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2B7FB0" w14:textId="2A20329B" w:rsidR="002306BF" w:rsidRPr="0070438C" w:rsidDel="0037280F" w:rsidRDefault="002306BF">
      <w:pPr>
        <w:tabs>
          <w:tab w:val="left" w:pos="9498"/>
        </w:tabs>
        <w:autoSpaceDE w:val="0"/>
        <w:rPr>
          <w:del w:id="0" w:author="Szczepan Gurboda" w:date="2026-01-15T12:45:00Z" w16du:dateUtc="2026-01-15T11:45:00Z"/>
        </w:rPr>
      </w:pPr>
    </w:p>
    <w:p w14:paraId="14CE8457" w14:textId="77777777" w:rsidR="002306BF" w:rsidRPr="0070438C" w:rsidRDefault="002306BF">
      <w:pPr>
        <w:tabs>
          <w:tab w:val="left" w:pos="9498"/>
        </w:tabs>
        <w:autoSpaceDE w:val="0"/>
      </w:pPr>
    </w:p>
    <w:p w14:paraId="51B7CBC1" w14:textId="77777777" w:rsidR="002306BF" w:rsidRPr="00EC1DCE" w:rsidRDefault="002306BF">
      <w:pPr>
        <w:tabs>
          <w:tab w:val="left" w:pos="9498"/>
        </w:tabs>
        <w:jc w:val="right"/>
      </w:pPr>
    </w:p>
    <w:p w14:paraId="13109644" w14:textId="77777777" w:rsidR="002306BF" w:rsidRPr="00EC1DCE" w:rsidRDefault="002306BF">
      <w:pPr>
        <w:pStyle w:val="Default"/>
        <w:jc w:val="center"/>
        <w:rPr>
          <w:color w:val="auto"/>
        </w:rPr>
      </w:pPr>
      <w:r w:rsidRPr="00EC1DCE">
        <w:rPr>
          <w:b/>
          <w:bCs/>
          <w:color w:val="auto"/>
        </w:rPr>
        <w:t>Umowa powierzenia przetwarzania danych osobowych</w:t>
      </w:r>
    </w:p>
    <w:p w14:paraId="7E61586F" w14:textId="77777777" w:rsidR="002306BF" w:rsidRPr="00EC1DCE" w:rsidRDefault="002306BF">
      <w:pPr>
        <w:pStyle w:val="Default"/>
        <w:jc w:val="center"/>
        <w:rPr>
          <w:b/>
          <w:bCs/>
          <w:color w:val="auto"/>
        </w:rPr>
      </w:pPr>
    </w:p>
    <w:p w14:paraId="778AA131" w14:textId="77777777" w:rsidR="002306BF" w:rsidRPr="00EC1DCE" w:rsidRDefault="002306BF">
      <w:pPr>
        <w:pStyle w:val="Default"/>
        <w:jc w:val="center"/>
        <w:rPr>
          <w:b/>
          <w:bCs/>
          <w:color w:val="auto"/>
        </w:rPr>
      </w:pPr>
    </w:p>
    <w:p w14:paraId="1C56D335" w14:textId="76D91D39" w:rsidR="002306BF" w:rsidRPr="00EC1DCE" w:rsidRDefault="00BE255F">
      <w:pPr>
        <w:pStyle w:val="Default"/>
        <w:spacing w:before="120" w:after="120"/>
        <w:rPr>
          <w:color w:val="auto"/>
        </w:rPr>
      </w:pPr>
      <w:r w:rsidRPr="00EC1DCE">
        <w:rPr>
          <w:color w:val="auto"/>
        </w:rPr>
        <w:t xml:space="preserve">Zawarta w dniu </w:t>
      </w:r>
      <w:r w:rsidR="001175DE" w:rsidRPr="00EC1DCE">
        <w:rPr>
          <w:color w:val="auto"/>
        </w:rPr>
        <w:t>………</w:t>
      </w:r>
      <w:r w:rsidR="0037280F">
        <w:rPr>
          <w:color w:val="auto"/>
        </w:rPr>
        <w:t>…………</w:t>
      </w:r>
      <w:proofErr w:type="gramStart"/>
      <w:r w:rsidR="0037280F">
        <w:rPr>
          <w:color w:val="auto"/>
        </w:rPr>
        <w:t>…….</w:t>
      </w:r>
      <w:r w:rsidR="001175DE" w:rsidRPr="00EC1DCE">
        <w:rPr>
          <w:color w:val="auto"/>
        </w:rPr>
        <w:t>…..</w:t>
      </w:r>
      <w:proofErr w:type="gramEnd"/>
      <w:r w:rsidR="00AA6952" w:rsidRPr="00EC1DCE">
        <w:rPr>
          <w:color w:val="auto"/>
        </w:rPr>
        <w:t>202</w:t>
      </w:r>
      <w:r w:rsidR="0037280F">
        <w:rPr>
          <w:color w:val="auto"/>
        </w:rPr>
        <w:t xml:space="preserve">6 </w:t>
      </w:r>
      <w:r w:rsidR="002306BF" w:rsidRPr="00EC1DCE">
        <w:rPr>
          <w:color w:val="auto"/>
        </w:rPr>
        <w:t>r</w:t>
      </w:r>
      <w:r w:rsidR="00AA6952" w:rsidRPr="00EC1DCE">
        <w:rPr>
          <w:color w:val="auto"/>
        </w:rPr>
        <w:t>.</w:t>
      </w:r>
      <w:r w:rsidR="002306BF" w:rsidRPr="00EC1DCE">
        <w:rPr>
          <w:color w:val="auto"/>
        </w:rPr>
        <w:t xml:space="preserve"> w Trzebnicy pomiędzy: </w:t>
      </w:r>
    </w:p>
    <w:p w14:paraId="49F15C37" w14:textId="77777777" w:rsidR="002306BF" w:rsidRPr="00EC1DCE" w:rsidRDefault="002306BF">
      <w:pPr>
        <w:autoSpaceDE w:val="0"/>
      </w:pPr>
    </w:p>
    <w:p w14:paraId="4B6B7A27" w14:textId="77777777" w:rsidR="002306BF" w:rsidRPr="00EC1DCE" w:rsidRDefault="002306BF">
      <w:pPr>
        <w:autoSpaceDE w:val="0"/>
      </w:pPr>
      <w:r w:rsidRPr="00EC1DCE">
        <w:t>Gminą Trzebnica, pl. Marszałka J. Piłsudskiego 1, 55-100 Trzebnica, NIP: 9151603770, Regon: 931935135,</w:t>
      </w:r>
    </w:p>
    <w:p w14:paraId="753A11A4" w14:textId="77777777" w:rsidR="002306BF" w:rsidRPr="00EC1DCE" w:rsidRDefault="002306BF">
      <w:pPr>
        <w:autoSpaceDE w:val="0"/>
      </w:pPr>
    </w:p>
    <w:p w14:paraId="4FC3BADC" w14:textId="77777777" w:rsidR="002306BF" w:rsidRPr="00EC1DCE" w:rsidRDefault="002306BF">
      <w:pPr>
        <w:autoSpaceDE w:val="0"/>
      </w:pPr>
      <w:r w:rsidRPr="00EC1DCE">
        <w:t>reprezentowaną przez:</w:t>
      </w:r>
    </w:p>
    <w:p w14:paraId="22E4748C" w14:textId="77777777" w:rsidR="002306BF" w:rsidRPr="00EC1DCE" w:rsidRDefault="002306BF">
      <w:pPr>
        <w:autoSpaceDE w:val="0"/>
      </w:pPr>
      <w:r w:rsidRPr="00EC1DCE">
        <w:t xml:space="preserve">- Daniela Buczaka – Sekretarza Gminy Trzebnica, </w:t>
      </w:r>
    </w:p>
    <w:p w14:paraId="3157E48B" w14:textId="77777777" w:rsidR="002306BF" w:rsidRPr="00EC1DCE" w:rsidRDefault="002306BF">
      <w:pPr>
        <w:autoSpaceDE w:val="0"/>
      </w:pPr>
    </w:p>
    <w:p w14:paraId="13E77F7E" w14:textId="7D5CDD6A" w:rsidR="002306BF" w:rsidRPr="00EC1DCE" w:rsidRDefault="002306BF">
      <w:pPr>
        <w:autoSpaceDE w:val="0"/>
      </w:pPr>
      <w:r w:rsidRPr="00EC1DCE">
        <w:t xml:space="preserve">zwaną dalej Administratorem </w:t>
      </w:r>
      <w:r w:rsidR="00562934">
        <w:t>D</w:t>
      </w:r>
      <w:r w:rsidRPr="00EC1DCE">
        <w:t>anych</w:t>
      </w:r>
      <w:r w:rsidR="006A4BC6">
        <w:t xml:space="preserve"> </w:t>
      </w:r>
      <w:r w:rsidR="00562934">
        <w:t>O</w:t>
      </w:r>
      <w:r w:rsidR="006A4BC6">
        <w:t>sobowych</w:t>
      </w:r>
      <w:r w:rsidRPr="00EC1DCE">
        <w:t xml:space="preserve"> lub Administratorem</w:t>
      </w:r>
    </w:p>
    <w:p w14:paraId="3312B3D4" w14:textId="77777777" w:rsidR="002306BF" w:rsidRPr="00EC1DCE" w:rsidRDefault="002306BF">
      <w:pPr>
        <w:autoSpaceDE w:val="0"/>
        <w:rPr>
          <w:b/>
          <w:bCs/>
        </w:rPr>
      </w:pPr>
    </w:p>
    <w:p w14:paraId="6F89A88D" w14:textId="77777777" w:rsidR="002306BF" w:rsidRPr="00EC1DCE" w:rsidRDefault="002306BF">
      <w:pPr>
        <w:autoSpaceDE w:val="0"/>
      </w:pPr>
      <w:r w:rsidRPr="00EC1DCE">
        <w:t>a</w:t>
      </w:r>
    </w:p>
    <w:p w14:paraId="0F140F94" w14:textId="77777777" w:rsidR="002306BF" w:rsidRPr="00EC1DCE" w:rsidRDefault="002306BF">
      <w:pPr>
        <w:autoSpaceDE w:val="0"/>
      </w:pPr>
    </w:p>
    <w:p w14:paraId="0FA6590A" w14:textId="14791A14" w:rsidR="002306BF" w:rsidRPr="00EC1DCE" w:rsidRDefault="001175DE">
      <w:pPr>
        <w:autoSpaceDE w:val="0"/>
      </w:pPr>
      <w:r w:rsidRPr="00EC1DCE">
        <w:rPr>
          <w:bCs/>
        </w:rPr>
        <w:t>……………………..</w:t>
      </w:r>
      <w:r w:rsidR="002306BF" w:rsidRPr="00EC1DCE">
        <w:rPr>
          <w:bCs/>
        </w:rPr>
        <w:t xml:space="preserve"> </w:t>
      </w:r>
      <w:r w:rsidR="001E24E0" w:rsidRPr="00EC1DCE">
        <w:rPr>
          <w:bCs/>
        </w:rPr>
        <w:t>…………………………………………………………………………</w:t>
      </w:r>
      <w:r w:rsidR="002306BF" w:rsidRPr="00EC1DCE">
        <w:t>,</w:t>
      </w:r>
    </w:p>
    <w:p w14:paraId="7BB297EA" w14:textId="59CC0B43" w:rsidR="002306BF" w:rsidRPr="00EC1DCE" w:rsidRDefault="001E24E0">
      <w:pPr>
        <w:autoSpaceDE w:val="0"/>
      </w:pPr>
      <w:r w:rsidRPr="00EC1DCE">
        <w:t>r</w:t>
      </w:r>
      <w:r w:rsidR="002306BF" w:rsidRPr="00EC1DCE">
        <w:t>eprezentowaną przez:</w:t>
      </w:r>
    </w:p>
    <w:p w14:paraId="04EA245F" w14:textId="77777777" w:rsidR="001E24E0" w:rsidRPr="00EC1DCE" w:rsidRDefault="001E24E0">
      <w:pPr>
        <w:autoSpaceDE w:val="0"/>
      </w:pPr>
    </w:p>
    <w:p w14:paraId="0D7AF08F" w14:textId="602E10E4" w:rsidR="002306BF" w:rsidRPr="00EC1DCE" w:rsidRDefault="001175DE">
      <w:pPr>
        <w:autoSpaceDE w:val="0"/>
      </w:pPr>
      <w:r w:rsidRPr="00EC1DCE">
        <w:t>……………….</w:t>
      </w:r>
      <w:r w:rsidR="002306BF" w:rsidRPr="00EC1DCE">
        <w:t xml:space="preserve"> – </w:t>
      </w:r>
      <w:r w:rsidR="001E24E0" w:rsidRPr="00EC1DCE">
        <w:t>………………..</w:t>
      </w:r>
      <w:r w:rsidR="002306BF" w:rsidRPr="00EC1DCE">
        <w:t xml:space="preserve">, </w:t>
      </w:r>
    </w:p>
    <w:p w14:paraId="406B5DDD" w14:textId="77777777" w:rsidR="002306BF" w:rsidRPr="00EC1DCE" w:rsidRDefault="002306BF">
      <w:pPr>
        <w:autoSpaceDE w:val="0"/>
      </w:pPr>
    </w:p>
    <w:p w14:paraId="71FCBECC" w14:textId="55C227AE" w:rsidR="002306BF" w:rsidRPr="00EC1DCE" w:rsidRDefault="001E24E0">
      <w:pPr>
        <w:autoSpaceDE w:val="0"/>
      </w:pPr>
      <w:r w:rsidRPr="00EC1DCE">
        <w:t>Z</w:t>
      </w:r>
      <w:r w:rsidR="002306BF" w:rsidRPr="00EC1DCE">
        <w:t>waną</w:t>
      </w:r>
      <w:r w:rsidRPr="00EC1DCE">
        <w:t>/zwanym</w:t>
      </w:r>
      <w:r w:rsidR="002306BF" w:rsidRPr="00EC1DCE">
        <w:t xml:space="preserve"> dalej Podmiotem przetwarzającym,</w:t>
      </w:r>
    </w:p>
    <w:p w14:paraId="08309E4F" w14:textId="77777777" w:rsidR="002306BF" w:rsidRPr="00EC1DCE" w:rsidRDefault="002306BF">
      <w:pPr>
        <w:autoSpaceDE w:val="0"/>
      </w:pPr>
    </w:p>
    <w:p w14:paraId="4C35FC76" w14:textId="77777777" w:rsidR="002306BF" w:rsidRPr="00EC1DCE" w:rsidRDefault="002306BF">
      <w:pPr>
        <w:autoSpaceDE w:val="0"/>
      </w:pPr>
      <w:r w:rsidRPr="00EC1DCE">
        <w:t xml:space="preserve">zwanymi łącznie „Stronami”, o następującej treści: </w:t>
      </w:r>
    </w:p>
    <w:p w14:paraId="4E232ACF" w14:textId="77777777" w:rsidR="002306BF" w:rsidRPr="00EC1DCE" w:rsidRDefault="002306BF">
      <w:pPr>
        <w:pStyle w:val="Default"/>
        <w:spacing w:before="120" w:after="120"/>
        <w:jc w:val="center"/>
        <w:rPr>
          <w:color w:val="auto"/>
        </w:rPr>
      </w:pPr>
      <w:r w:rsidRPr="00EC1DCE">
        <w:rPr>
          <w:b/>
          <w:bCs/>
          <w:color w:val="auto"/>
        </w:rPr>
        <w:t xml:space="preserve">§ 1. </w:t>
      </w:r>
    </w:p>
    <w:p w14:paraId="362E2F47" w14:textId="56D30CBD" w:rsidR="002306BF" w:rsidRPr="00EC1DCE" w:rsidRDefault="002306BF">
      <w:pPr>
        <w:pStyle w:val="Default"/>
        <w:numPr>
          <w:ilvl w:val="0"/>
          <w:numId w:val="8"/>
        </w:numPr>
        <w:spacing w:before="120" w:after="120"/>
        <w:ind w:left="284"/>
        <w:jc w:val="both"/>
        <w:rPr>
          <w:color w:val="auto"/>
        </w:rPr>
      </w:pPr>
      <w:r w:rsidRPr="00EC1DCE">
        <w:rPr>
          <w:color w:val="auto"/>
        </w:rPr>
        <w:t xml:space="preserve">W związku z realizacją umowy nr </w:t>
      </w:r>
      <w:r w:rsidR="003F6789" w:rsidRPr="00EC1DCE">
        <w:rPr>
          <w:color w:val="auto"/>
        </w:rPr>
        <w:t>……</w:t>
      </w:r>
      <w:proofErr w:type="gramStart"/>
      <w:r w:rsidR="003F6789" w:rsidRPr="00EC1DCE">
        <w:rPr>
          <w:color w:val="auto"/>
        </w:rPr>
        <w:t>…….</w:t>
      </w:r>
      <w:proofErr w:type="gramEnd"/>
      <w:r w:rsidR="003F6789" w:rsidRPr="00EC1DCE">
        <w:rPr>
          <w:color w:val="auto"/>
        </w:rPr>
        <w:t>.</w:t>
      </w:r>
      <w:r w:rsidRPr="00EC1DCE">
        <w:rPr>
          <w:color w:val="auto"/>
        </w:rPr>
        <w:t xml:space="preserve"> z dnia </w:t>
      </w:r>
      <w:r w:rsidR="003F6789" w:rsidRPr="00EC1DCE">
        <w:rPr>
          <w:color w:val="auto"/>
        </w:rPr>
        <w:t>……………</w:t>
      </w:r>
      <w:r w:rsidRPr="00EC1DCE">
        <w:rPr>
          <w:color w:val="auto"/>
        </w:rPr>
        <w:t xml:space="preserve"> r.</w:t>
      </w:r>
      <w:r w:rsidR="00784C57" w:rsidRPr="00EC1DCE">
        <w:rPr>
          <w:color w:val="auto"/>
        </w:rPr>
        <w:t xml:space="preserve"> (umowy głównej)</w:t>
      </w:r>
      <w:r w:rsidRPr="00EC1DCE">
        <w:rPr>
          <w:color w:val="auto"/>
        </w:rPr>
        <w:t xml:space="preserve"> Administrator </w:t>
      </w:r>
      <w:r w:rsidR="00E06277">
        <w:rPr>
          <w:color w:val="auto"/>
        </w:rPr>
        <w:t>D</w:t>
      </w:r>
      <w:r w:rsidRPr="00EC1DCE">
        <w:rPr>
          <w:color w:val="auto"/>
        </w:rPr>
        <w:t>anych</w:t>
      </w:r>
      <w:r w:rsidR="00D260CC">
        <w:rPr>
          <w:color w:val="auto"/>
        </w:rPr>
        <w:t xml:space="preserve"> </w:t>
      </w:r>
      <w:r w:rsidR="00E06277">
        <w:rPr>
          <w:color w:val="auto"/>
        </w:rPr>
        <w:t>O</w:t>
      </w:r>
      <w:r w:rsidR="00D260CC">
        <w:rPr>
          <w:color w:val="auto"/>
        </w:rPr>
        <w:t>sobowych</w:t>
      </w:r>
      <w:r w:rsidRPr="00EC1DCE">
        <w:rPr>
          <w:color w:val="auto"/>
        </w:rPr>
        <w:t xml:space="preserve"> powierza </w:t>
      </w:r>
      <w:r w:rsidR="00F41B76" w:rsidRPr="00EC1DCE">
        <w:rPr>
          <w:color w:val="auto"/>
        </w:rPr>
        <w:t xml:space="preserve">przetwarzanie danych osobowych </w:t>
      </w:r>
      <w:r w:rsidRPr="00EC1DCE">
        <w:rPr>
          <w:color w:val="auto"/>
        </w:rPr>
        <w:t>Podmiotowi przetwarzającemu w trybie art. 28 Rozporządzenia Parlamentu Europejskiego i Rady (UE) 2016/679 z 27 kwietnia 2016</w:t>
      </w:r>
      <w:r w:rsidR="00692947" w:rsidRPr="00EC1DCE">
        <w:rPr>
          <w:color w:val="auto"/>
        </w:rPr>
        <w:t xml:space="preserve"> </w:t>
      </w:r>
      <w:r w:rsidRPr="00EC1DCE">
        <w:rPr>
          <w:color w:val="auto"/>
        </w:rPr>
        <w:t xml:space="preserve">r. w sprawie ochrony osób fizycznych w związku z przetwarzaniem danych osobowych i w sprawie swobodnego przepływu takich danych oraz uchylenia dyrektywy 95/46/WE (ogólne rozporządzenie </w:t>
      </w:r>
      <w:proofErr w:type="gramStart"/>
      <w:r w:rsidRPr="00EC1DCE">
        <w:rPr>
          <w:color w:val="auto"/>
        </w:rPr>
        <w:t>o  ochronie</w:t>
      </w:r>
      <w:proofErr w:type="gramEnd"/>
      <w:r w:rsidRPr="00EC1DCE">
        <w:rPr>
          <w:color w:val="auto"/>
        </w:rPr>
        <w:t xml:space="preserve"> danych), zwanym dalej RODO.</w:t>
      </w:r>
    </w:p>
    <w:p w14:paraId="24D875BC" w14:textId="44E24693" w:rsidR="002306BF" w:rsidRPr="00EC1DCE" w:rsidRDefault="002306BF">
      <w:pPr>
        <w:pStyle w:val="Default"/>
        <w:numPr>
          <w:ilvl w:val="0"/>
          <w:numId w:val="8"/>
        </w:numPr>
        <w:spacing w:before="120" w:after="120"/>
        <w:ind w:left="284"/>
        <w:jc w:val="both"/>
        <w:rPr>
          <w:color w:val="auto"/>
        </w:rPr>
      </w:pPr>
      <w:r w:rsidRPr="00EC1DCE">
        <w:rPr>
          <w:color w:val="auto"/>
        </w:rPr>
        <w:t xml:space="preserve">Administrator </w:t>
      </w:r>
      <w:r w:rsidR="00ED26A7">
        <w:rPr>
          <w:color w:val="auto"/>
        </w:rPr>
        <w:t>D</w:t>
      </w:r>
      <w:r w:rsidRPr="00EC1DCE">
        <w:rPr>
          <w:color w:val="auto"/>
        </w:rPr>
        <w:t>anych</w:t>
      </w:r>
      <w:r w:rsidR="00A957BA">
        <w:rPr>
          <w:color w:val="auto"/>
        </w:rPr>
        <w:t xml:space="preserve"> </w:t>
      </w:r>
      <w:r w:rsidR="00ED26A7">
        <w:rPr>
          <w:color w:val="auto"/>
        </w:rPr>
        <w:t>O</w:t>
      </w:r>
      <w:r w:rsidR="00A957BA">
        <w:rPr>
          <w:color w:val="auto"/>
        </w:rPr>
        <w:t>sobowych</w:t>
      </w:r>
      <w:r w:rsidRPr="00EC1DCE">
        <w:rPr>
          <w:color w:val="auto"/>
        </w:rPr>
        <w:t xml:space="preserve"> oświadcza, że, powierza </w:t>
      </w:r>
      <w:r w:rsidR="00A957BA">
        <w:rPr>
          <w:color w:val="auto"/>
        </w:rPr>
        <w:t xml:space="preserve">dane </w:t>
      </w:r>
      <w:r w:rsidRPr="00EC1DCE">
        <w:rPr>
          <w:color w:val="auto"/>
        </w:rPr>
        <w:t xml:space="preserve">Podmiotowi </w:t>
      </w:r>
      <w:proofErr w:type="gramStart"/>
      <w:r w:rsidRPr="00EC1DCE">
        <w:rPr>
          <w:color w:val="auto"/>
        </w:rPr>
        <w:t>przetwarzającemu</w:t>
      </w:r>
      <w:r w:rsidR="00A957BA">
        <w:rPr>
          <w:color w:val="auto"/>
        </w:rPr>
        <w:t xml:space="preserve"> </w:t>
      </w:r>
      <w:r w:rsidR="00CD4B10">
        <w:rPr>
          <w:color w:val="auto"/>
        </w:rPr>
        <w:t>,</w:t>
      </w:r>
      <w:proofErr w:type="gramEnd"/>
      <w:r w:rsidR="00CD4B10">
        <w:rPr>
          <w:color w:val="auto"/>
        </w:rPr>
        <w:t xml:space="preserve"> w zakresie określonym w § 2</w:t>
      </w:r>
    </w:p>
    <w:p w14:paraId="1F2976F4" w14:textId="3C0DBB00" w:rsidR="002306BF" w:rsidRPr="00EC1DCE" w:rsidRDefault="002306BF">
      <w:pPr>
        <w:pStyle w:val="Default"/>
        <w:numPr>
          <w:ilvl w:val="0"/>
          <w:numId w:val="8"/>
        </w:numPr>
        <w:spacing w:before="120" w:after="120"/>
        <w:ind w:left="284"/>
        <w:jc w:val="both"/>
        <w:rPr>
          <w:color w:val="auto"/>
        </w:rPr>
      </w:pPr>
      <w:r w:rsidRPr="00EC1DCE">
        <w:rPr>
          <w:color w:val="auto"/>
        </w:rPr>
        <w:t>Powierzone dane zawierają informacje o osobach fizycznych.</w:t>
      </w:r>
    </w:p>
    <w:p w14:paraId="6CE825F8" w14:textId="77777777" w:rsidR="002306BF" w:rsidRPr="00EC1DCE" w:rsidRDefault="002306BF">
      <w:pPr>
        <w:pStyle w:val="Default"/>
        <w:spacing w:before="120" w:after="120"/>
        <w:jc w:val="center"/>
        <w:rPr>
          <w:color w:val="auto"/>
        </w:rPr>
      </w:pPr>
      <w:r w:rsidRPr="00EC1DCE">
        <w:rPr>
          <w:b/>
          <w:bCs/>
          <w:color w:val="auto"/>
        </w:rPr>
        <w:t>§ 2.</w:t>
      </w:r>
    </w:p>
    <w:p w14:paraId="21058B7D" w14:textId="1B15DED3" w:rsidR="00880C64" w:rsidRPr="00EC1DCE" w:rsidRDefault="002306BF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EC1DCE">
        <w:rPr>
          <w:color w:val="auto"/>
        </w:rPr>
        <w:t xml:space="preserve">Podmiot przetwarzający będzie przetwarzał wyłącznie dane </w:t>
      </w:r>
      <w:r w:rsidR="0001352F" w:rsidRPr="00EC1DCE">
        <w:rPr>
          <w:color w:val="auto"/>
          <w:highlight w:val="yellow"/>
        </w:rPr>
        <w:t>zwykłe</w:t>
      </w:r>
      <w:r w:rsidR="003F6789" w:rsidRPr="00EC1DCE">
        <w:rPr>
          <w:color w:val="auto"/>
          <w:highlight w:val="yellow"/>
        </w:rPr>
        <w:t xml:space="preserve"> </w:t>
      </w:r>
      <w:r w:rsidR="00273B2D" w:rsidRPr="00EC1DCE">
        <w:rPr>
          <w:color w:val="auto"/>
          <w:highlight w:val="yellow"/>
        </w:rPr>
        <w:t xml:space="preserve">/ podlegające </w:t>
      </w:r>
      <w:r w:rsidR="005E27A2" w:rsidRPr="00EC1DCE">
        <w:rPr>
          <w:color w:val="auto"/>
          <w:highlight w:val="yellow"/>
        </w:rPr>
        <w:t xml:space="preserve">szczególnej </w:t>
      </w:r>
      <w:r w:rsidR="00273B2D" w:rsidRPr="00EC1DCE">
        <w:rPr>
          <w:color w:val="auto"/>
          <w:highlight w:val="yellow"/>
        </w:rPr>
        <w:t>ochronie</w:t>
      </w:r>
      <w:r w:rsidR="005E27A2" w:rsidRPr="00EC1DCE">
        <w:rPr>
          <w:color w:val="auto"/>
          <w:highlight w:val="yellow"/>
        </w:rPr>
        <w:t xml:space="preserve"> </w:t>
      </w:r>
      <w:r w:rsidR="005E27A2" w:rsidRPr="00EC1DCE">
        <w:rPr>
          <w:i/>
          <w:color w:val="auto"/>
          <w:highlight w:val="yellow"/>
        </w:rPr>
        <w:t>(</w:t>
      </w:r>
      <w:r w:rsidR="00722174" w:rsidRPr="00EC1DCE">
        <w:rPr>
          <w:i/>
          <w:color w:val="auto"/>
          <w:highlight w:val="yellow"/>
        </w:rPr>
        <w:t xml:space="preserve">należy </w:t>
      </w:r>
      <w:r w:rsidR="005E27A2" w:rsidRPr="00EC1DCE">
        <w:rPr>
          <w:i/>
          <w:color w:val="auto"/>
          <w:highlight w:val="yellow"/>
        </w:rPr>
        <w:t>wybrać)</w:t>
      </w:r>
      <w:r w:rsidR="0001352F" w:rsidRPr="00EC1DCE">
        <w:rPr>
          <w:color w:val="auto"/>
        </w:rPr>
        <w:t>,</w:t>
      </w:r>
      <w:r w:rsidR="00C92A74">
        <w:rPr>
          <w:color w:val="auto"/>
        </w:rPr>
        <w:t xml:space="preserve"> </w:t>
      </w:r>
      <w:r w:rsidR="00230EF3">
        <w:rPr>
          <w:color w:val="auto"/>
        </w:rPr>
        <w:t>określone w Załączniku I,</w:t>
      </w:r>
      <w:r w:rsidRPr="00EC1DCE">
        <w:rPr>
          <w:color w:val="auto"/>
        </w:rPr>
        <w:t xml:space="preserve"> powierzone na podstawie niniejszej umowy, </w:t>
      </w:r>
      <w:r w:rsidR="00880C64" w:rsidRPr="00EC1DCE">
        <w:rPr>
          <w:color w:val="auto"/>
        </w:rPr>
        <w:t>zwanej dalej Umową.</w:t>
      </w:r>
    </w:p>
    <w:p w14:paraId="6CC4FF91" w14:textId="75FC6F6B" w:rsidR="005B09E2" w:rsidRPr="00EC1DCE" w:rsidRDefault="005B09E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EC1DCE">
        <w:rPr>
          <w:color w:val="auto"/>
        </w:rPr>
        <w:t>Szczegóły dotyczące operacji przetwarzania, w szczególności kategorie danych osobowych i cele, dla których dane oso</w:t>
      </w:r>
      <w:r w:rsidR="00AA6952" w:rsidRPr="00EC1DCE">
        <w:rPr>
          <w:color w:val="auto"/>
        </w:rPr>
        <w:t>bowe są przetwarzane w imieniu A</w:t>
      </w:r>
      <w:r w:rsidRPr="00EC1DCE">
        <w:rPr>
          <w:color w:val="auto"/>
        </w:rPr>
        <w:t>dministratora, określono w </w:t>
      </w:r>
      <w:r w:rsidR="001E2CF5">
        <w:rPr>
          <w:color w:val="auto"/>
        </w:rPr>
        <w:t>Z</w:t>
      </w:r>
      <w:r w:rsidRPr="00EC1DCE">
        <w:rPr>
          <w:color w:val="auto"/>
        </w:rPr>
        <w:t>ałączniku I</w:t>
      </w:r>
      <w:r w:rsidR="00146A1B" w:rsidRPr="00EC1DCE">
        <w:rPr>
          <w:color w:val="auto"/>
        </w:rPr>
        <w:t>.</w:t>
      </w:r>
      <w:r w:rsidRPr="00EC1DCE">
        <w:rPr>
          <w:color w:val="auto"/>
        </w:rPr>
        <w:t xml:space="preserve"> </w:t>
      </w:r>
    </w:p>
    <w:p w14:paraId="5C8D509D" w14:textId="5555B185" w:rsidR="00593EC2" w:rsidRPr="00EC1DCE" w:rsidRDefault="00593EC2" w:rsidP="00BD231D">
      <w:pPr>
        <w:pStyle w:val="Akapitzlist"/>
        <w:numPr>
          <w:ilvl w:val="0"/>
          <w:numId w:val="2"/>
        </w:numPr>
        <w:suppressAutoHyphens w:val="0"/>
        <w:spacing w:after="120" w:line="256" w:lineRule="auto"/>
      </w:pPr>
      <w:r w:rsidRPr="00EC1DCE">
        <w:t>Podmiot przetwarzający przetwarza dane osobowe wyłącznie w konkretnym celu lub celach przetwarzania, określonych w </w:t>
      </w:r>
      <w:r w:rsidR="00D46A0B">
        <w:t>Z</w:t>
      </w:r>
      <w:r w:rsidRPr="00EC1DCE">
        <w:t xml:space="preserve">ałączniku I, chyba </w:t>
      </w:r>
      <w:r w:rsidR="00AA6952" w:rsidRPr="00EC1DCE">
        <w:t>że otrzyma dalsze polecenia od A</w:t>
      </w:r>
      <w:r w:rsidRPr="00EC1DCE">
        <w:t>dministratora.</w:t>
      </w:r>
    </w:p>
    <w:p w14:paraId="345A8974" w14:textId="32C4C7CB" w:rsidR="00BD231D" w:rsidRPr="00EC1DCE" w:rsidRDefault="002306BF" w:rsidP="00BD231D">
      <w:pPr>
        <w:pStyle w:val="Akapitzlist"/>
        <w:numPr>
          <w:ilvl w:val="0"/>
          <w:numId w:val="2"/>
        </w:numPr>
        <w:suppressAutoHyphens w:val="0"/>
        <w:spacing w:after="120" w:line="256" w:lineRule="auto"/>
      </w:pPr>
      <w:r w:rsidRPr="00EC1DCE">
        <w:lastRenderedPageBreak/>
        <w:t>Podmiot przetwarzający jest upoważniony do wykonywania czynności przetwarzania powierzonych danych</w:t>
      </w:r>
      <w:r w:rsidR="00340AF9" w:rsidRPr="00EC1DCE">
        <w:t xml:space="preserve"> wskazanych w Załączniku I,</w:t>
      </w:r>
      <w:r w:rsidRPr="00EC1DCE">
        <w:t xml:space="preserve"> które są w minimalnym zakresie niezbędne do realizac</w:t>
      </w:r>
      <w:r w:rsidR="00481183" w:rsidRPr="00EC1DCE">
        <w:t xml:space="preserve">ji </w:t>
      </w:r>
      <w:r w:rsidR="006D3566" w:rsidRPr="00EC1DCE">
        <w:t>cel</w:t>
      </w:r>
      <w:r w:rsidR="006D3566">
        <w:t>ów</w:t>
      </w:r>
      <w:r w:rsidR="00481183" w:rsidRPr="00EC1DCE">
        <w:t xml:space="preserve">, o </w:t>
      </w:r>
      <w:r w:rsidR="006D3566" w:rsidRPr="00EC1DCE">
        <w:t>który</w:t>
      </w:r>
      <w:r w:rsidR="006D3566">
        <w:t>ch</w:t>
      </w:r>
      <w:r w:rsidR="006D3566" w:rsidRPr="00EC1DCE">
        <w:t xml:space="preserve"> </w:t>
      </w:r>
      <w:r w:rsidR="00481183" w:rsidRPr="00EC1DCE">
        <w:t>mowa w ust. 2</w:t>
      </w:r>
      <w:r w:rsidRPr="00EC1DCE">
        <w:t>.</w:t>
      </w:r>
    </w:p>
    <w:p w14:paraId="1057E8A2" w14:textId="27A4DBB8" w:rsidR="002306BF" w:rsidRPr="00EC1DCE" w:rsidRDefault="002306BF" w:rsidP="00BD231D">
      <w:pPr>
        <w:pStyle w:val="Akapitzlist"/>
        <w:numPr>
          <w:ilvl w:val="0"/>
          <w:numId w:val="2"/>
        </w:numPr>
        <w:suppressAutoHyphens w:val="0"/>
        <w:spacing w:after="120" w:line="256" w:lineRule="auto"/>
      </w:pPr>
      <w:r w:rsidRPr="00EC1DCE">
        <w:t xml:space="preserve">Podmiot przetwarzający będzie przetwarzał powierzone dane osobowe przez Administratora w: </w:t>
      </w:r>
      <w:r w:rsidR="00C25339" w:rsidRPr="00EC1DCE">
        <w:t>……………………………………………….</w:t>
      </w:r>
      <w:r w:rsidR="007331B3" w:rsidRPr="00EC1DCE">
        <w:t xml:space="preserve"> (</w:t>
      </w:r>
      <w:r w:rsidR="007331B3" w:rsidRPr="00EC1DCE">
        <w:rPr>
          <w:i/>
          <w:highlight w:val="yellow"/>
        </w:rPr>
        <w:t>wskazać miejsca przetwarzania</w:t>
      </w:r>
      <w:r w:rsidR="007331B3" w:rsidRPr="00EC1DCE">
        <w:t>)</w:t>
      </w:r>
      <w:r w:rsidRPr="00EC1DCE">
        <w:t>.</w:t>
      </w:r>
    </w:p>
    <w:p w14:paraId="4687327C" w14:textId="409DDB7D" w:rsidR="002306BF" w:rsidRPr="00313137" w:rsidRDefault="00A34B74" w:rsidP="00313137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EC1DCE">
        <w:rPr>
          <w:color w:val="auto"/>
        </w:rPr>
        <w:t>Przetwarzanie przez P</w:t>
      </w:r>
      <w:r w:rsidR="00593EC2" w:rsidRPr="00EC1DCE">
        <w:rPr>
          <w:color w:val="auto"/>
        </w:rPr>
        <w:t xml:space="preserve">odmiot przetwarzający odbywa się wyłącznie przez </w:t>
      </w:r>
      <w:r w:rsidR="00471113" w:rsidRPr="00EC1DCE">
        <w:rPr>
          <w:color w:val="auto"/>
        </w:rPr>
        <w:t>okres określony w </w:t>
      </w:r>
      <w:r w:rsidR="00D46A0B">
        <w:rPr>
          <w:color w:val="auto"/>
        </w:rPr>
        <w:t>Z</w:t>
      </w:r>
      <w:r w:rsidR="00471113" w:rsidRPr="00EC1DCE">
        <w:rPr>
          <w:color w:val="auto"/>
        </w:rPr>
        <w:t>ałączniku I</w:t>
      </w:r>
      <w:r w:rsidR="00303858" w:rsidRPr="00EC1DCE">
        <w:rPr>
          <w:color w:val="auto"/>
        </w:rPr>
        <w:t>.</w:t>
      </w:r>
    </w:p>
    <w:p w14:paraId="4BA8869A" w14:textId="77777777" w:rsidR="002306BF" w:rsidRPr="00EC1DCE" w:rsidRDefault="002306BF">
      <w:pPr>
        <w:pStyle w:val="Default"/>
        <w:spacing w:before="120" w:after="120"/>
        <w:jc w:val="center"/>
        <w:rPr>
          <w:color w:val="auto"/>
        </w:rPr>
      </w:pPr>
      <w:r w:rsidRPr="00EC1DCE">
        <w:rPr>
          <w:b/>
          <w:bCs/>
          <w:color w:val="auto"/>
        </w:rPr>
        <w:t>§ 3.</w:t>
      </w:r>
    </w:p>
    <w:p w14:paraId="1B40ADB2" w14:textId="77777777" w:rsidR="007F390F" w:rsidRPr="00EC1DCE" w:rsidRDefault="007626E0" w:rsidP="007F390F">
      <w:pPr>
        <w:pStyle w:val="Default"/>
        <w:numPr>
          <w:ilvl w:val="0"/>
          <w:numId w:val="6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Podmiot przetwarzający przetwarza dane osobowe wyłącznie na udokumentowane </w:t>
      </w:r>
      <w:r w:rsidR="00A34B74" w:rsidRPr="00EC1DCE">
        <w:rPr>
          <w:color w:val="auto"/>
        </w:rPr>
        <w:t xml:space="preserve">pisemne </w:t>
      </w:r>
      <w:r w:rsidRPr="00EC1DCE">
        <w:rPr>
          <w:color w:val="auto"/>
        </w:rPr>
        <w:t>pol</w:t>
      </w:r>
      <w:r w:rsidR="002E0A50" w:rsidRPr="00EC1DCE">
        <w:rPr>
          <w:color w:val="auto"/>
        </w:rPr>
        <w:t>ecenie A</w:t>
      </w:r>
      <w:r w:rsidRPr="00EC1DCE">
        <w:rPr>
          <w:color w:val="auto"/>
        </w:rPr>
        <w:t xml:space="preserve">dministratora, chyba że obowiązek </w:t>
      </w:r>
      <w:r w:rsidR="00942EAF" w:rsidRPr="00EC1DCE">
        <w:rPr>
          <w:color w:val="auto"/>
        </w:rPr>
        <w:t>taki nakłada na niego prawo Unii lub prawo państwa c</w:t>
      </w:r>
      <w:r w:rsidR="00A34B74" w:rsidRPr="00EC1DCE">
        <w:rPr>
          <w:color w:val="auto"/>
        </w:rPr>
        <w:t>złonkowskiego, któremu podlega P</w:t>
      </w:r>
      <w:r w:rsidR="00942EAF" w:rsidRPr="00EC1DCE">
        <w:rPr>
          <w:color w:val="auto"/>
        </w:rPr>
        <w:t>odmiot przetwarzający. W takim przypadku pr</w:t>
      </w:r>
      <w:r w:rsidR="00A34B74" w:rsidRPr="00EC1DCE">
        <w:rPr>
          <w:color w:val="auto"/>
        </w:rPr>
        <w:t>zed rozpoczęciem przetwarzania P</w:t>
      </w:r>
      <w:r w:rsidR="00942EAF" w:rsidRPr="00EC1DCE">
        <w:rPr>
          <w:color w:val="auto"/>
        </w:rPr>
        <w:t>odmiot przetwarzający infor</w:t>
      </w:r>
      <w:r w:rsidR="00A34B74" w:rsidRPr="00EC1DCE">
        <w:rPr>
          <w:color w:val="auto"/>
        </w:rPr>
        <w:t>muje A</w:t>
      </w:r>
      <w:r w:rsidR="00942EAF" w:rsidRPr="00EC1DCE">
        <w:rPr>
          <w:color w:val="auto"/>
        </w:rPr>
        <w:t>dministratora o tym obowiązku prawnym, o i</w:t>
      </w:r>
      <w:r w:rsidR="002E0A50" w:rsidRPr="00EC1DCE">
        <w:rPr>
          <w:color w:val="auto"/>
        </w:rPr>
        <w:t>le prawo nie zabrania udzielenia</w:t>
      </w:r>
      <w:r w:rsidR="00942EAF" w:rsidRPr="00EC1DCE">
        <w:rPr>
          <w:color w:val="auto"/>
        </w:rPr>
        <w:t xml:space="preserve"> takiej informacji z uwagi na </w:t>
      </w:r>
      <w:r w:rsidR="002E0A50" w:rsidRPr="00EC1DCE">
        <w:rPr>
          <w:color w:val="auto"/>
        </w:rPr>
        <w:t>ważny</w:t>
      </w:r>
      <w:r w:rsidR="00942EAF" w:rsidRPr="00EC1DCE">
        <w:rPr>
          <w:color w:val="auto"/>
        </w:rPr>
        <w:t xml:space="preserve"> interes publiczny. Administrator może wydawać kolejne polecenia przez cały okres przetwarzania danych osobowych. Polecenia te są zawsze dokumentowane</w:t>
      </w:r>
      <w:r w:rsidR="002E0A50" w:rsidRPr="00EC1DCE">
        <w:rPr>
          <w:color w:val="auto"/>
        </w:rPr>
        <w:t>.</w:t>
      </w:r>
    </w:p>
    <w:p w14:paraId="1B5440C9" w14:textId="77777777" w:rsidR="002306BF" w:rsidRPr="00EC1DCE" w:rsidRDefault="002306BF">
      <w:pPr>
        <w:pStyle w:val="Default"/>
        <w:numPr>
          <w:ilvl w:val="0"/>
          <w:numId w:val="6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Podmiot przetwarzający zobowiązuje się przetwarzać powierzone mu dane osobowe zgodnie z Umową, Ustawą o ochronie danych osobowych i RODO oraz z innymi przepisami prawa powszechnie obowiązującego, które chronią prawa osób, których dane dotyczą. </w:t>
      </w:r>
    </w:p>
    <w:p w14:paraId="0A461E90" w14:textId="12C7324E" w:rsidR="003E107C" w:rsidRPr="00EC1DCE" w:rsidRDefault="003E107C">
      <w:pPr>
        <w:pStyle w:val="Default"/>
        <w:numPr>
          <w:ilvl w:val="0"/>
          <w:numId w:val="6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W celu zapewnienia b</w:t>
      </w:r>
      <w:r w:rsidR="00A34B74" w:rsidRPr="00EC1DCE">
        <w:rPr>
          <w:color w:val="auto"/>
        </w:rPr>
        <w:t>ezpieczeństwa danych osobowych P</w:t>
      </w:r>
      <w:r w:rsidRPr="00EC1DCE">
        <w:rPr>
          <w:color w:val="auto"/>
        </w:rPr>
        <w:t>odmiot przetwarzający wdraża co najmniej środki techniczne i organizacyjne określone w </w:t>
      </w:r>
      <w:r w:rsidR="00107623">
        <w:rPr>
          <w:color w:val="auto"/>
        </w:rPr>
        <w:t>Z</w:t>
      </w:r>
      <w:r w:rsidRPr="00EC1DCE">
        <w:rPr>
          <w:color w:val="auto"/>
        </w:rPr>
        <w:t xml:space="preserve">ałączniku II. Zapewnienie bezpieczeństwa danych obejmuje ochronę danych przed naruszeniem bezpieczeństwa prowadzącym do przypadkowego lub niezgodnego z prawem zniszczenia, utracenia, zmodyfikowania, nieuprawnionego ujawnienia lub nieuprawnionego dostępu do danych (naruszenie ochrony danych osobowych). Oceniając odpowiedni poziom bezpieczeństwa, </w:t>
      </w:r>
      <w:r w:rsidR="001E7CB1">
        <w:rPr>
          <w:color w:val="auto"/>
        </w:rPr>
        <w:t>S</w:t>
      </w:r>
      <w:r w:rsidRPr="00EC1DCE">
        <w:rPr>
          <w:color w:val="auto"/>
        </w:rPr>
        <w:t>trony należycie uwzględniają stan wiedzy technicznej, koszty wdrażania, charakter, zakres, kontekst i cele przetwarzania oraz związane z tym ryzyko dla osób, których dane dotyczą.</w:t>
      </w:r>
    </w:p>
    <w:p w14:paraId="3F0F2EFD" w14:textId="77777777" w:rsidR="00620001" w:rsidRPr="00EC1DCE" w:rsidRDefault="00620001">
      <w:pPr>
        <w:pStyle w:val="Default"/>
        <w:numPr>
          <w:ilvl w:val="0"/>
          <w:numId w:val="6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Podmiot przetwarzający bezzwłocznie powiadamia Administratora</w:t>
      </w:r>
      <w:r w:rsidR="00A34B74" w:rsidRPr="00EC1DCE">
        <w:rPr>
          <w:color w:val="auto"/>
        </w:rPr>
        <w:t>, jeśli w opinii P</w:t>
      </w:r>
      <w:r w:rsidR="003848C1" w:rsidRPr="00EC1DCE">
        <w:rPr>
          <w:color w:val="auto"/>
        </w:rPr>
        <w:t xml:space="preserve">odmiotu przetwarzającego polecenie wydane przez Administratora narusza </w:t>
      </w:r>
      <w:r w:rsidR="005F42DF" w:rsidRPr="00EC1DCE">
        <w:rPr>
          <w:color w:val="auto"/>
        </w:rPr>
        <w:t>RODO lub obowiązujące przepisy Unii lub państwa członkowskiego o ochronie danych.</w:t>
      </w:r>
    </w:p>
    <w:p w14:paraId="448A6DFC" w14:textId="3EAF71BA" w:rsidR="002306BF" w:rsidRPr="00EC1DCE" w:rsidRDefault="002306BF">
      <w:pPr>
        <w:pStyle w:val="Default"/>
        <w:numPr>
          <w:ilvl w:val="0"/>
          <w:numId w:val="6"/>
        </w:numPr>
        <w:spacing w:before="120" w:after="120"/>
        <w:jc w:val="both"/>
        <w:rPr>
          <w:color w:val="auto"/>
        </w:rPr>
      </w:pPr>
      <w:r w:rsidRPr="00FE39AD">
        <w:rPr>
          <w:color w:val="auto"/>
        </w:rPr>
        <w:t xml:space="preserve">Wszelkie decyzje dotyczące przetwarzania danych osobowych, odbiegające od ustaleń zawartych w Umowie, powinny być </w:t>
      </w:r>
      <w:r w:rsidR="00FE39AD" w:rsidRPr="00FE39AD">
        <w:rPr>
          <w:color w:val="auto"/>
        </w:rPr>
        <w:t>zaakceptowane przez Administratora</w:t>
      </w:r>
      <w:r w:rsidRPr="00FE39AD">
        <w:rPr>
          <w:color w:val="auto"/>
        </w:rPr>
        <w:t xml:space="preserve"> w formie pisemnej (skan podpisanego pisma może być również przesłany drogą elektroniczną) pod rygorem ich nieważności</w:t>
      </w:r>
      <w:r w:rsidRPr="00EC1DCE">
        <w:rPr>
          <w:color w:val="auto"/>
        </w:rPr>
        <w:t>.</w:t>
      </w:r>
    </w:p>
    <w:p w14:paraId="0DAA40BB" w14:textId="77777777" w:rsidR="002D7140" w:rsidRPr="00EC1DCE" w:rsidRDefault="002D7140">
      <w:pPr>
        <w:pStyle w:val="Default"/>
        <w:numPr>
          <w:ilvl w:val="0"/>
          <w:numId w:val="6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Podmiot przetwarzający udziela członkom swojego personelu dostępu do danych osobowych podlegających przetwarzaniu jedynie w zakresie bezwzględnie niezbędnym do wykonania umowy, zarządzania nią i jej monitorowania. Podmiot przetwarzający zapewnia, by osoby upoważnione do przetwarzania otrzymanych danych osobowych zobowiązały się do zachowania poufności lub by podlegały odpowiedniemu ustawowemu obowiązkowi zachowania poufności.</w:t>
      </w:r>
    </w:p>
    <w:p w14:paraId="2F726C84" w14:textId="77777777" w:rsidR="00B84FDC" w:rsidRPr="00EC1DCE" w:rsidRDefault="00B84FDC">
      <w:pPr>
        <w:pStyle w:val="Default"/>
        <w:numPr>
          <w:ilvl w:val="0"/>
          <w:numId w:val="6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Jeżeli przetwarzanie obejmuje dane osobowe ujawniające pochodzenie rasowe lub etniczne, poglądy polityczne, przekonania religijne lub światopoglądowe, przynależność do związków zawodowych, dane genetyczne lub dane biometryczne do celów jednoznacznego </w:t>
      </w:r>
      <w:r w:rsidRPr="00EC1DCE">
        <w:rPr>
          <w:color w:val="auto"/>
        </w:rPr>
        <w:lastRenderedPageBreak/>
        <w:t>zidentyfikowania osoby fizycznej, dane dotyczące zdrowia, seksualności lub orientacji seksualnej danej osoby, bądź dane dotyczące wyroków skazujących i czynów z</w:t>
      </w:r>
      <w:r w:rsidR="00564505" w:rsidRPr="00EC1DCE">
        <w:rPr>
          <w:color w:val="auto"/>
        </w:rPr>
        <w:t>abronionych („dane wrażliwe”), P</w:t>
      </w:r>
      <w:r w:rsidRPr="00EC1DCE">
        <w:rPr>
          <w:color w:val="auto"/>
        </w:rPr>
        <w:t>odmiot przetwarzający stosuje szczególne ograniczenia lub dodatkowe zabezpieczenia.</w:t>
      </w:r>
    </w:p>
    <w:p w14:paraId="53B9DF84" w14:textId="77777777" w:rsidR="009D2E30" w:rsidRPr="00EC1DCE" w:rsidRDefault="00B75A05" w:rsidP="009D2E30">
      <w:pPr>
        <w:pStyle w:val="Default"/>
        <w:spacing w:before="120" w:after="120"/>
        <w:ind w:left="360"/>
        <w:jc w:val="center"/>
        <w:rPr>
          <w:color w:val="auto"/>
        </w:rPr>
      </w:pPr>
      <w:r w:rsidRPr="00EC1DCE">
        <w:rPr>
          <w:b/>
          <w:bCs/>
          <w:color w:val="auto"/>
        </w:rPr>
        <w:t>§ 4</w:t>
      </w:r>
      <w:r w:rsidR="009D2E30" w:rsidRPr="00EC1DCE">
        <w:rPr>
          <w:b/>
          <w:bCs/>
          <w:color w:val="auto"/>
        </w:rPr>
        <w:t>.</w:t>
      </w:r>
    </w:p>
    <w:p w14:paraId="1CC0A372" w14:textId="4024E9FD" w:rsidR="00136AFD" w:rsidRPr="00EC1DCE" w:rsidRDefault="00136AFD" w:rsidP="0078153D">
      <w:pPr>
        <w:pStyle w:val="Default"/>
        <w:numPr>
          <w:ilvl w:val="0"/>
          <w:numId w:val="13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Podmiot przetwarzający niezwłocznie, nie później niż w terminie 5 dni,</w:t>
      </w:r>
      <w:r w:rsidR="00564505" w:rsidRPr="00EC1DCE">
        <w:rPr>
          <w:color w:val="auto"/>
        </w:rPr>
        <w:t xml:space="preserve"> zawiadamia A</w:t>
      </w:r>
      <w:r w:rsidRPr="00EC1DCE">
        <w:rPr>
          <w:color w:val="auto"/>
        </w:rPr>
        <w:t>dministratora o </w:t>
      </w:r>
      <w:r w:rsidR="003B70EB" w:rsidRPr="00EC1DCE">
        <w:rPr>
          <w:color w:val="auto"/>
        </w:rPr>
        <w:t xml:space="preserve">prawnie </w:t>
      </w:r>
      <w:r w:rsidR="0078153D" w:rsidRPr="00EC1DCE">
        <w:rPr>
          <w:color w:val="auto"/>
        </w:rPr>
        <w:t>umocowanym</w:t>
      </w:r>
      <w:r w:rsidR="003B70EB" w:rsidRPr="00EC1DCE">
        <w:rPr>
          <w:color w:val="auto"/>
        </w:rPr>
        <w:t xml:space="preserve"> </w:t>
      </w:r>
      <w:r w:rsidRPr="00EC1DCE">
        <w:rPr>
          <w:color w:val="auto"/>
        </w:rPr>
        <w:t xml:space="preserve">wniosku otrzymanym od osoby, której dane dotyczą. </w:t>
      </w:r>
      <w:r w:rsidRPr="00430CFD">
        <w:rPr>
          <w:color w:val="auto"/>
        </w:rPr>
        <w:t>Podmiot przetwarzający nie odpowiada na taki wniosek,</w:t>
      </w:r>
      <w:r w:rsidRPr="00EC1DCE">
        <w:rPr>
          <w:color w:val="auto"/>
        </w:rPr>
        <w:t xml:space="preserve"> </w:t>
      </w:r>
      <w:r w:rsidR="003B70EB" w:rsidRPr="00EC1DCE">
        <w:rPr>
          <w:color w:val="auto"/>
        </w:rPr>
        <w:t xml:space="preserve">chyba że </w:t>
      </w:r>
      <w:r w:rsidR="007E48B5" w:rsidRPr="00EC1DCE">
        <w:rPr>
          <w:color w:val="auto"/>
        </w:rPr>
        <w:t xml:space="preserve">z przepisów prawa wynika </w:t>
      </w:r>
      <w:r w:rsidR="003B70EB" w:rsidRPr="00EC1DCE">
        <w:rPr>
          <w:color w:val="auto"/>
        </w:rPr>
        <w:t xml:space="preserve">zakaz zawiadomienia </w:t>
      </w:r>
      <w:proofErr w:type="gramStart"/>
      <w:r w:rsidR="007E48B5">
        <w:rPr>
          <w:color w:val="auto"/>
        </w:rPr>
        <w:t xml:space="preserve">Administratora </w:t>
      </w:r>
      <w:r w:rsidR="003B70EB" w:rsidRPr="00EC1DCE">
        <w:rPr>
          <w:color w:val="auto"/>
        </w:rPr>
        <w:t xml:space="preserve"> </w:t>
      </w:r>
      <w:r w:rsidR="007E48B5">
        <w:rPr>
          <w:color w:val="auto"/>
        </w:rPr>
        <w:t>(</w:t>
      </w:r>
      <w:proofErr w:type="gramEnd"/>
      <w:r w:rsidR="003B7F78">
        <w:rPr>
          <w:color w:val="auto"/>
        </w:rPr>
        <w:t xml:space="preserve">w </w:t>
      </w:r>
      <w:r w:rsidR="003B70EB" w:rsidRPr="00EC1DCE">
        <w:rPr>
          <w:color w:val="auto"/>
        </w:rPr>
        <w:t xml:space="preserve">szczególności </w:t>
      </w:r>
      <w:r w:rsidR="007E48B5">
        <w:rPr>
          <w:color w:val="auto"/>
        </w:rPr>
        <w:t xml:space="preserve">z </w:t>
      </w:r>
      <w:r w:rsidR="003B70EB" w:rsidRPr="00EC1DCE">
        <w:rPr>
          <w:color w:val="auto"/>
        </w:rPr>
        <w:t>prze</w:t>
      </w:r>
      <w:r w:rsidR="00564505" w:rsidRPr="00EC1DCE">
        <w:rPr>
          <w:color w:val="auto"/>
        </w:rPr>
        <w:t xml:space="preserve">pisów postępowania karnego, gdy </w:t>
      </w:r>
      <w:r w:rsidR="003B70EB" w:rsidRPr="00EC1DCE">
        <w:rPr>
          <w:color w:val="auto"/>
        </w:rPr>
        <w:t>zakaz ma na celu zapewnienie poufności wszczętego dochodzenia</w:t>
      </w:r>
      <w:r w:rsidR="007E48B5">
        <w:rPr>
          <w:color w:val="auto"/>
        </w:rPr>
        <w:t>)</w:t>
      </w:r>
      <w:r w:rsidRPr="00EC1DCE">
        <w:rPr>
          <w:color w:val="auto"/>
        </w:rPr>
        <w:t>.</w:t>
      </w:r>
    </w:p>
    <w:p w14:paraId="5CCB0D28" w14:textId="77777777" w:rsidR="0014545E" w:rsidRDefault="00564505" w:rsidP="0078153D">
      <w:pPr>
        <w:pStyle w:val="Default"/>
        <w:numPr>
          <w:ilvl w:val="0"/>
          <w:numId w:val="13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Podmiot przetwarzający pomaga A</w:t>
      </w:r>
      <w:r w:rsidR="003B7F78">
        <w:rPr>
          <w:color w:val="auto"/>
        </w:rPr>
        <w:t xml:space="preserve">dministratorowi </w:t>
      </w:r>
      <w:r w:rsidR="000F411C" w:rsidRPr="00EC1DCE">
        <w:rPr>
          <w:color w:val="auto"/>
        </w:rPr>
        <w:t xml:space="preserve">w wypełnianiu jego obowiązków dotyczących udzielania odpowiedzi na wnioski osób, których dane dotyczą, o skorzystanie z przysługujących im praw, z uwzględnieniem charakteru przetwarzania. </w:t>
      </w:r>
    </w:p>
    <w:p w14:paraId="254B13BF" w14:textId="3B260EDF" w:rsidR="000F411C" w:rsidRPr="00EC1DCE" w:rsidRDefault="000F411C" w:rsidP="0078153D">
      <w:pPr>
        <w:pStyle w:val="Default"/>
        <w:numPr>
          <w:ilvl w:val="0"/>
          <w:numId w:val="13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Wypełniając swoje obowiązki zgodnie z </w:t>
      </w:r>
      <w:r w:rsidR="00144742" w:rsidRPr="00EC1DCE">
        <w:rPr>
          <w:color w:val="auto"/>
        </w:rPr>
        <w:t>ust. 1 i 2</w:t>
      </w:r>
      <w:r w:rsidR="00564505" w:rsidRPr="00EC1DCE">
        <w:rPr>
          <w:color w:val="auto"/>
        </w:rPr>
        <w:t>, P</w:t>
      </w:r>
      <w:r w:rsidRPr="00EC1DCE">
        <w:rPr>
          <w:color w:val="auto"/>
        </w:rPr>
        <w:t>odmiot przetwa</w:t>
      </w:r>
      <w:r w:rsidR="00564505" w:rsidRPr="00EC1DCE">
        <w:rPr>
          <w:color w:val="auto"/>
        </w:rPr>
        <w:t xml:space="preserve">rzający stosuje się </w:t>
      </w:r>
      <w:r w:rsidR="0014545E">
        <w:rPr>
          <w:color w:val="auto"/>
        </w:rPr>
        <w:t xml:space="preserve">zawsze </w:t>
      </w:r>
      <w:r w:rsidR="00564505" w:rsidRPr="00EC1DCE">
        <w:rPr>
          <w:color w:val="auto"/>
        </w:rPr>
        <w:t>do poleceń A</w:t>
      </w:r>
      <w:r w:rsidRPr="00EC1DCE">
        <w:rPr>
          <w:color w:val="auto"/>
        </w:rPr>
        <w:t>dministratora.</w:t>
      </w:r>
    </w:p>
    <w:p w14:paraId="4C415D3A" w14:textId="6A10C6B4" w:rsidR="00144742" w:rsidRPr="00EC1DCE" w:rsidRDefault="00564505" w:rsidP="0078153D">
      <w:pPr>
        <w:pStyle w:val="Default"/>
        <w:numPr>
          <w:ilvl w:val="0"/>
          <w:numId w:val="13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P</w:t>
      </w:r>
      <w:r w:rsidR="00144742" w:rsidRPr="00EC1DCE">
        <w:rPr>
          <w:color w:val="auto"/>
        </w:rPr>
        <w:t>odmiot przetwarzający</w:t>
      </w:r>
      <w:r w:rsidR="00711868" w:rsidRPr="00EC1DCE">
        <w:rPr>
          <w:color w:val="auto"/>
        </w:rPr>
        <w:t xml:space="preserve"> </w:t>
      </w:r>
      <w:r w:rsidR="00144742" w:rsidRPr="00EC1DCE">
        <w:rPr>
          <w:color w:val="auto"/>
        </w:rPr>
        <w:t>pomaga</w:t>
      </w:r>
      <w:r w:rsidR="00A111C6" w:rsidRPr="00A111C6">
        <w:rPr>
          <w:color w:val="auto"/>
        </w:rPr>
        <w:t xml:space="preserve"> </w:t>
      </w:r>
      <w:r w:rsidR="00A111C6" w:rsidRPr="00EC1DCE">
        <w:rPr>
          <w:color w:val="auto"/>
        </w:rPr>
        <w:t>ponadto</w:t>
      </w:r>
      <w:r w:rsidR="00144742" w:rsidRPr="00EC1DCE">
        <w:rPr>
          <w:color w:val="auto"/>
        </w:rPr>
        <w:t xml:space="preserve"> </w:t>
      </w:r>
      <w:r w:rsidR="00711868" w:rsidRPr="00EC1DCE">
        <w:rPr>
          <w:color w:val="auto"/>
        </w:rPr>
        <w:t>Administratorowi</w:t>
      </w:r>
      <w:r w:rsidR="00144742" w:rsidRPr="00EC1DCE">
        <w:rPr>
          <w:color w:val="auto"/>
        </w:rPr>
        <w:t xml:space="preserve"> w zapewnieniu wypełniania następujących obowiązków </w:t>
      </w:r>
      <w:r w:rsidR="00E44188">
        <w:rPr>
          <w:color w:val="auto"/>
        </w:rPr>
        <w:t>(</w:t>
      </w:r>
      <w:r w:rsidR="00144742" w:rsidRPr="00EC1DCE">
        <w:rPr>
          <w:color w:val="auto"/>
        </w:rPr>
        <w:t>z uwzględnieniem charakteru przetwarzania danych oraz</w:t>
      </w:r>
      <w:r w:rsidRPr="00EC1DCE">
        <w:rPr>
          <w:color w:val="auto"/>
        </w:rPr>
        <w:t xml:space="preserve"> informacji, którymi dysponuje P</w:t>
      </w:r>
      <w:r w:rsidR="00144742" w:rsidRPr="00EC1DCE">
        <w:rPr>
          <w:color w:val="auto"/>
        </w:rPr>
        <w:t>odmiot przetwarzający</w:t>
      </w:r>
      <w:r w:rsidR="00E44188">
        <w:rPr>
          <w:color w:val="auto"/>
        </w:rPr>
        <w:t>)</w:t>
      </w:r>
      <w:r w:rsidR="00144742" w:rsidRPr="00EC1DCE">
        <w:rPr>
          <w:color w:val="auto"/>
        </w:rPr>
        <w:t>:</w:t>
      </w:r>
    </w:p>
    <w:p w14:paraId="02A267EB" w14:textId="77777777" w:rsidR="00ED7D7F" w:rsidRPr="00EC1DCE" w:rsidRDefault="00ED7D7F" w:rsidP="00ED7D7F">
      <w:pPr>
        <w:pStyle w:val="Default"/>
        <w:numPr>
          <w:ilvl w:val="0"/>
          <w:numId w:val="14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obowiązek przeprowadzenia oceny wpływu planowanych operacji przetwarzania na ochronę danych osobowych („ocena skutków dla ochrony danych”), jeżeli dany rodzaj przetwarzania może powodować wysokie ryzyko naruszenia praw i wolności osób fizycznych;</w:t>
      </w:r>
    </w:p>
    <w:p w14:paraId="2B7960CA" w14:textId="77777777" w:rsidR="00F00F44" w:rsidRPr="00EC1DCE" w:rsidRDefault="00F00F44" w:rsidP="00ED7D7F">
      <w:pPr>
        <w:pStyle w:val="Default"/>
        <w:numPr>
          <w:ilvl w:val="0"/>
          <w:numId w:val="14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obowiązek skonsultowania się z właściwym(-i) organem(-ami) nadzorczym(-i) przed rozpoczęciem przetwarzania, jeżeli ocena skutków dla ochrony danych wskaże, że przetwarzanie powo</w:t>
      </w:r>
      <w:r w:rsidR="00564505" w:rsidRPr="00EC1DCE">
        <w:rPr>
          <w:color w:val="auto"/>
        </w:rPr>
        <w:t>dowałoby wysokie ryzyko, gdyby A</w:t>
      </w:r>
      <w:r w:rsidRPr="00EC1DCE">
        <w:rPr>
          <w:color w:val="auto"/>
        </w:rPr>
        <w:t>dministrator nie zastosował środków w celu jego ograniczenia;</w:t>
      </w:r>
    </w:p>
    <w:p w14:paraId="6A82E49F" w14:textId="77777777" w:rsidR="00F00F44" w:rsidRPr="00EC1DCE" w:rsidRDefault="00F00F44" w:rsidP="00ED7D7F">
      <w:pPr>
        <w:pStyle w:val="Default"/>
        <w:numPr>
          <w:ilvl w:val="0"/>
          <w:numId w:val="14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obowiązek zapewnienia prawidłowości i aktualności danych osobowych popr</w:t>
      </w:r>
      <w:r w:rsidR="00564505" w:rsidRPr="00EC1DCE">
        <w:rPr>
          <w:color w:val="auto"/>
        </w:rPr>
        <w:t>zez niezwłoczne poinformowanie A</w:t>
      </w:r>
      <w:r w:rsidRPr="00EC1DCE">
        <w:rPr>
          <w:color w:val="auto"/>
        </w:rPr>
        <w:t>dministratora, jeżeli podmiot przetwarzający stwierdzi, że przetwarzane przez niego dane osobowe są nieprawidłowe lub nieaktualne;</w:t>
      </w:r>
    </w:p>
    <w:p w14:paraId="12762995" w14:textId="05642606" w:rsidR="00D93D2A" w:rsidRPr="00FC3DEE" w:rsidRDefault="00F00F44" w:rsidP="00FC3DEE">
      <w:pPr>
        <w:pStyle w:val="Default"/>
        <w:numPr>
          <w:ilvl w:val="0"/>
          <w:numId w:val="14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obowiązki określone w art. 32 </w:t>
      </w:r>
      <w:r w:rsidR="00D970C3" w:rsidRPr="00EC1DCE">
        <w:rPr>
          <w:color w:val="auto"/>
        </w:rPr>
        <w:t>RODO</w:t>
      </w:r>
      <w:r w:rsidRPr="00EC1DCE">
        <w:rPr>
          <w:color w:val="auto"/>
        </w:rPr>
        <w:t>.</w:t>
      </w:r>
    </w:p>
    <w:p w14:paraId="73D87CDE" w14:textId="2D5D1FDF" w:rsidR="00F14A0A" w:rsidRPr="00EC1DCE" w:rsidRDefault="00F14A0A" w:rsidP="00F14A0A">
      <w:pPr>
        <w:pStyle w:val="Default"/>
        <w:numPr>
          <w:ilvl w:val="0"/>
          <w:numId w:val="13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W terminie 30 dni od zgłoszenia przez </w:t>
      </w:r>
      <w:proofErr w:type="gramStart"/>
      <w:r w:rsidRPr="00EC1DCE">
        <w:rPr>
          <w:color w:val="auto"/>
        </w:rPr>
        <w:t>Administratora  zapotrzebowania</w:t>
      </w:r>
      <w:proofErr w:type="gramEnd"/>
      <w:r w:rsidRPr="00EC1DCE">
        <w:rPr>
          <w:color w:val="auto"/>
        </w:rPr>
        <w:t xml:space="preserve">, Podmiot przetwarzający zobowiązuje się dostarczyć informacje i materiały do celów oceny skutków dla ochrony danych, o której mowa w art. 35 RODO oraz do konsultacji z Prezesem Urzędu ochrony Danych Osobowych, o której mowa w art. 36 RODO. </w:t>
      </w:r>
    </w:p>
    <w:p w14:paraId="4D70A6BD" w14:textId="7EBF9371" w:rsidR="00787AAC" w:rsidRPr="00EC1DCE" w:rsidRDefault="00932E34" w:rsidP="00B47D96">
      <w:pPr>
        <w:pStyle w:val="Default"/>
        <w:numPr>
          <w:ilvl w:val="0"/>
          <w:numId w:val="13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S</w:t>
      </w:r>
      <w:r w:rsidR="00787AAC" w:rsidRPr="00EC1DCE">
        <w:rPr>
          <w:color w:val="auto"/>
        </w:rPr>
        <w:t>trony określają w </w:t>
      </w:r>
      <w:r w:rsidR="002A0E50">
        <w:rPr>
          <w:color w:val="auto"/>
        </w:rPr>
        <w:t>Z</w:t>
      </w:r>
      <w:r w:rsidR="00787AAC" w:rsidRPr="00EC1DCE">
        <w:rPr>
          <w:color w:val="auto"/>
        </w:rPr>
        <w:t>ałączniku II odpowiednie środki techniczne i or</w:t>
      </w:r>
      <w:r w:rsidR="00564505" w:rsidRPr="00EC1DCE">
        <w:rPr>
          <w:color w:val="auto"/>
        </w:rPr>
        <w:t>ganizacyjne, za pomocą których P</w:t>
      </w:r>
      <w:r w:rsidR="00787AAC" w:rsidRPr="00EC1DCE">
        <w:rPr>
          <w:color w:val="auto"/>
        </w:rPr>
        <w:t>odmiot przetwarz</w:t>
      </w:r>
      <w:r w:rsidR="00564505" w:rsidRPr="00EC1DCE">
        <w:rPr>
          <w:color w:val="auto"/>
        </w:rPr>
        <w:t>ający jest zobowiązany pomagać A</w:t>
      </w:r>
      <w:r w:rsidR="00787AAC" w:rsidRPr="00EC1DCE">
        <w:rPr>
          <w:color w:val="auto"/>
        </w:rPr>
        <w:t xml:space="preserve">dministratorowi w stosowaniu </w:t>
      </w:r>
      <w:r w:rsidR="00812AB7" w:rsidRPr="00EC1DCE">
        <w:rPr>
          <w:color w:val="auto"/>
        </w:rPr>
        <w:t>zapisów § 4</w:t>
      </w:r>
      <w:r w:rsidR="00787AAC" w:rsidRPr="00EC1DCE">
        <w:rPr>
          <w:color w:val="auto"/>
        </w:rPr>
        <w:t>, jak również zakres wymaganej pomocy</w:t>
      </w:r>
      <w:r w:rsidR="0059763C" w:rsidRPr="00EC1DCE">
        <w:rPr>
          <w:color w:val="auto"/>
        </w:rPr>
        <w:t>.</w:t>
      </w:r>
    </w:p>
    <w:p w14:paraId="6E136E06" w14:textId="77777777" w:rsidR="00FC3DEE" w:rsidRDefault="00FC3DEE" w:rsidP="00C367B6">
      <w:pPr>
        <w:pStyle w:val="Default"/>
        <w:spacing w:before="120" w:after="120"/>
        <w:ind w:left="360"/>
        <w:jc w:val="center"/>
        <w:rPr>
          <w:b/>
          <w:bCs/>
          <w:color w:val="auto"/>
        </w:rPr>
      </w:pPr>
    </w:p>
    <w:p w14:paraId="75B98429" w14:textId="77777777" w:rsidR="00C367B6" w:rsidRPr="00EC1DCE" w:rsidRDefault="00C367B6" w:rsidP="00C367B6">
      <w:pPr>
        <w:pStyle w:val="Default"/>
        <w:spacing w:before="120" w:after="120"/>
        <w:ind w:left="360"/>
        <w:jc w:val="center"/>
        <w:rPr>
          <w:color w:val="auto"/>
        </w:rPr>
      </w:pPr>
      <w:r w:rsidRPr="00EC1DCE">
        <w:rPr>
          <w:b/>
          <w:bCs/>
          <w:color w:val="auto"/>
        </w:rPr>
        <w:t>§ 5.</w:t>
      </w:r>
    </w:p>
    <w:p w14:paraId="6910217D" w14:textId="413AD08D" w:rsidR="00177EFF" w:rsidRPr="00EC1DCE" w:rsidRDefault="00177EFF" w:rsidP="005A5AF2">
      <w:pPr>
        <w:pStyle w:val="Default"/>
        <w:numPr>
          <w:ilvl w:val="0"/>
          <w:numId w:val="15"/>
        </w:numPr>
        <w:tabs>
          <w:tab w:val="clear" w:pos="0"/>
          <w:tab w:val="num" w:pos="426"/>
        </w:tabs>
        <w:spacing w:before="120" w:after="120"/>
        <w:ind w:left="0" w:firstLine="0"/>
        <w:jc w:val="both"/>
        <w:rPr>
          <w:color w:val="auto"/>
        </w:rPr>
      </w:pPr>
      <w:r w:rsidRPr="00EC1DCE">
        <w:rPr>
          <w:color w:val="auto"/>
        </w:rPr>
        <w:t>W przypadku narus</w:t>
      </w:r>
      <w:r w:rsidR="0075185E" w:rsidRPr="00EC1DCE">
        <w:rPr>
          <w:color w:val="auto"/>
        </w:rPr>
        <w:t>zenia ochrony danych osobowych P</w:t>
      </w:r>
      <w:r w:rsidRPr="00EC1DCE">
        <w:rPr>
          <w:color w:val="auto"/>
        </w:rPr>
        <w:t>odmiot</w:t>
      </w:r>
      <w:r w:rsidR="0075185E" w:rsidRPr="00EC1DCE">
        <w:rPr>
          <w:color w:val="auto"/>
        </w:rPr>
        <w:t xml:space="preserve"> przetwarzający współpracuje z A</w:t>
      </w:r>
      <w:r w:rsidRPr="00EC1DCE">
        <w:rPr>
          <w:color w:val="auto"/>
        </w:rPr>
        <w:t xml:space="preserve">dministratorem i pomaga mu w wypełnianiu jego obowiązków wynikających z art. 33 i 34 </w:t>
      </w:r>
      <w:r w:rsidR="00D970C3" w:rsidRPr="00EC1DCE">
        <w:rPr>
          <w:color w:val="auto"/>
        </w:rPr>
        <w:t>RODO</w:t>
      </w:r>
      <w:r w:rsidRPr="00EC1DCE">
        <w:rPr>
          <w:color w:val="auto"/>
        </w:rPr>
        <w:t xml:space="preserve"> </w:t>
      </w:r>
      <w:r w:rsidR="005A5AF2">
        <w:rPr>
          <w:color w:val="auto"/>
        </w:rPr>
        <w:t>(</w:t>
      </w:r>
      <w:r w:rsidRPr="00EC1DCE">
        <w:rPr>
          <w:color w:val="auto"/>
        </w:rPr>
        <w:t>z uwzględnieniem charakteru przetwarzania i info</w:t>
      </w:r>
      <w:r w:rsidR="0075185E" w:rsidRPr="00EC1DCE">
        <w:rPr>
          <w:color w:val="auto"/>
        </w:rPr>
        <w:t>rmacji, którymi dysponuje P</w:t>
      </w:r>
      <w:r w:rsidRPr="00EC1DCE">
        <w:rPr>
          <w:color w:val="auto"/>
        </w:rPr>
        <w:t>odmiot przetwarzający</w:t>
      </w:r>
      <w:r w:rsidR="005A5AF2">
        <w:rPr>
          <w:color w:val="auto"/>
        </w:rPr>
        <w:t>)</w:t>
      </w:r>
      <w:r w:rsidRPr="00EC1DCE">
        <w:rPr>
          <w:color w:val="auto"/>
        </w:rPr>
        <w:t>.</w:t>
      </w:r>
    </w:p>
    <w:p w14:paraId="2AE19759" w14:textId="085F8A04" w:rsidR="009032DC" w:rsidRPr="00EC1DCE" w:rsidRDefault="00284738" w:rsidP="00996D9D">
      <w:pPr>
        <w:pStyle w:val="Default"/>
        <w:numPr>
          <w:ilvl w:val="0"/>
          <w:numId w:val="15"/>
        </w:numPr>
        <w:spacing w:before="120" w:after="12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lastRenderedPageBreak/>
        <w:t>W przypadku naruszenia ochrony danych osobowych dotyczącego danych przetwarzany</w:t>
      </w:r>
      <w:r w:rsidR="009032DC" w:rsidRPr="00EC1DCE">
        <w:rPr>
          <w:rStyle w:val="markedcontent"/>
          <w:color w:val="auto"/>
        </w:rPr>
        <w:t>ch przez A</w:t>
      </w:r>
      <w:r w:rsidRPr="00EC1DCE">
        <w:rPr>
          <w:rStyle w:val="markedcontent"/>
          <w:color w:val="auto"/>
        </w:rPr>
        <w:t>dministratora</w:t>
      </w:r>
      <w:r w:rsidR="005A5AF2">
        <w:rPr>
          <w:rStyle w:val="markedcontent"/>
          <w:color w:val="auto"/>
        </w:rPr>
        <w:t>,</w:t>
      </w:r>
      <w:r w:rsidRPr="00EC1DCE">
        <w:rPr>
          <w:rStyle w:val="markedcontent"/>
          <w:color w:val="auto"/>
        </w:rPr>
        <w:t xml:space="preserve"> </w:t>
      </w:r>
      <w:r w:rsidR="009032DC" w:rsidRPr="00EC1DCE">
        <w:rPr>
          <w:rStyle w:val="markedcontent"/>
          <w:color w:val="auto"/>
        </w:rPr>
        <w:t>P</w:t>
      </w:r>
      <w:r w:rsidRPr="00EC1DCE">
        <w:rPr>
          <w:rStyle w:val="markedcontent"/>
          <w:color w:val="auto"/>
        </w:rPr>
        <w:t xml:space="preserve">odmiot przetwarzający </w:t>
      </w:r>
      <w:r w:rsidR="006A352E" w:rsidRPr="00EC1DCE">
        <w:rPr>
          <w:rStyle w:val="markedcontent"/>
          <w:color w:val="auto"/>
        </w:rPr>
        <w:t xml:space="preserve">zgłasza niezwłocznie naruszenie Administratorowi i </w:t>
      </w:r>
      <w:r w:rsidRPr="00EC1DCE">
        <w:rPr>
          <w:rStyle w:val="markedcontent"/>
          <w:color w:val="auto"/>
        </w:rPr>
        <w:t>wspomag</w:t>
      </w:r>
      <w:r w:rsidR="009032DC" w:rsidRPr="00EC1DCE">
        <w:rPr>
          <w:rStyle w:val="markedcontent"/>
          <w:color w:val="auto"/>
        </w:rPr>
        <w:t>a A</w:t>
      </w:r>
      <w:r w:rsidRPr="00EC1DCE">
        <w:rPr>
          <w:rStyle w:val="markedcontent"/>
          <w:color w:val="auto"/>
        </w:rPr>
        <w:t>dministratora</w:t>
      </w:r>
      <w:r w:rsidR="009032DC" w:rsidRPr="00EC1DCE">
        <w:rPr>
          <w:rStyle w:val="markedcontent"/>
          <w:color w:val="auto"/>
        </w:rPr>
        <w:t xml:space="preserve"> przy</w:t>
      </w:r>
      <w:r w:rsidRPr="00EC1DCE">
        <w:rPr>
          <w:rStyle w:val="markedcontent"/>
          <w:color w:val="auto"/>
        </w:rPr>
        <w:t>:</w:t>
      </w:r>
    </w:p>
    <w:p w14:paraId="2B77EA21" w14:textId="7F9E969A" w:rsidR="009032DC" w:rsidRPr="00EC1DCE" w:rsidRDefault="00284738" w:rsidP="009032DC">
      <w:pPr>
        <w:pStyle w:val="Default"/>
        <w:numPr>
          <w:ilvl w:val="0"/>
          <w:numId w:val="16"/>
        </w:numPr>
        <w:spacing w:before="120" w:after="12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>zgłaszaniu naruszenia ochrony danych osobowych właściwemu(-ym) organowi(-om) nadzorczemu(-ym) nie</w:t>
      </w:r>
      <w:r w:rsidRPr="00EC1DCE">
        <w:rPr>
          <w:rStyle w:val="markedcontent"/>
          <w:color w:val="auto"/>
        </w:rPr>
        <w:softHyphen/>
        <w:t xml:space="preserve">zwłocznie </w:t>
      </w:r>
      <w:r w:rsidR="009032DC" w:rsidRPr="00EC1DCE">
        <w:rPr>
          <w:rStyle w:val="markedcontent"/>
          <w:color w:val="auto"/>
        </w:rPr>
        <w:t>po tym, jak A</w:t>
      </w:r>
      <w:r w:rsidRPr="00EC1DCE">
        <w:rPr>
          <w:rStyle w:val="markedcontent"/>
          <w:color w:val="auto"/>
        </w:rPr>
        <w:t>dministrator dowiedział się o naruszeniu, w stosownych przypadkach</w:t>
      </w:r>
      <w:proofErr w:type="gramStart"/>
      <w:r w:rsidR="00D970C3" w:rsidRPr="00EC1DCE">
        <w:rPr>
          <w:rStyle w:val="markedcontent"/>
          <w:color w:val="auto"/>
        </w:rPr>
        <w:t>/</w:t>
      </w:r>
      <w:r w:rsidRPr="00EC1DCE">
        <w:rPr>
          <w:rStyle w:val="markedcontent"/>
          <w:color w:val="auto"/>
        </w:rPr>
        <w:t>(</w:t>
      </w:r>
      <w:proofErr w:type="gramEnd"/>
      <w:r w:rsidRPr="00EC1DCE">
        <w:rPr>
          <w:rStyle w:val="markedcontent"/>
          <w:color w:val="auto"/>
        </w:rPr>
        <w:t>chyba że jest mało praw</w:t>
      </w:r>
      <w:r w:rsidRPr="00EC1DCE">
        <w:rPr>
          <w:rStyle w:val="markedcontent"/>
          <w:color w:val="auto"/>
        </w:rPr>
        <w:softHyphen/>
        <w:t>dopodobne, by naruszenie to skutkowało ryzykiem naruszenia praw lub wolności osób fizycznych);</w:t>
      </w:r>
    </w:p>
    <w:p w14:paraId="325DC1B1" w14:textId="4AC9E162" w:rsidR="009032DC" w:rsidRPr="00EC1DCE" w:rsidRDefault="00284738" w:rsidP="009032DC">
      <w:pPr>
        <w:pStyle w:val="Default"/>
        <w:numPr>
          <w:ilvl w:val="0"/>
          <w:numId w:val="16"/>
        </w:numPr>
        <w:spacing w:before="120" w:after="12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 xml:space="preserve">uzyskiwaniu następujących informacji, które zgodnie z </w:t>
      </w:r>
      <w:r w:rsidR="00353E49" w:rsidRPr="00EC1DCE">
        <w:rPr>
          <w:rStyle w:val="markedcontent"/>
          <w:color w:val="auto"/>
        </w:rPr>
        <w:t xml:space="preserve">art. 33 ust. 3 </w:t>
      </w:r>
      <w:r w:rsidR="00D970C3" w:rsidRPr="00EC1DCE">
        <w:rPr>
          <w:rStyle w:val="markedcontent"/>
          <w:color w:val="auto"/>
        </w:rPr>
        <w:t>RODO</w:t>
      </w:r>
      <w:r w:rsidRPr="00EC1DCE">
        <w:rPr>
          <w:rStyle w:val="markedcontent"/>
          <w:color w:val="auto"/>
        </w:rPr>
        <w:t xml:space="preserve"> powinny być zawarte w zgłoszeniu </w:t>
      </w:r>
      <w:r w:rsidR="009032DC" w:rsidRPr="00EC1DCE">
        <w:rPr>
          <w:rStyle w:val="markedcontent"/>
          <w:color w:val="auto"/>
        </w:rPr>
        <w:t>A</w:t>
      </w:r>
      <w:r w:rsidRPr="00EC1DCE">
        <w:rPr>
          <w:rStyle w:val="markedcontent"/>
          <w:color w:val="auto"/>
        </w:rPr>
        <w:t>dministratora i obejmo</w:t>
      </w:r>
      <w:r w:rsidRPr="00EC1DCE">
        <w:rPr>
          <w:rStyle w:val="markedcontent"/>
          <w:color w:val="auto"/>
        </w:rPr>
        <w:softHyphen/>
        <w:t>wać co najmniej:</w:t>
      </w:r>
    </w:p>
    <w:p w14:paraId="51DC64A3" w14:textId="77777777" w:rsidR="009032DC" w:rsidRPr="00EC1DCE" w:rsidRDefault="00284738" w:rsidP="009032DC">
      <w:pPr>
        <w:pStyle w:val="Default"/>
        <w:numPr>
          <w:ilvl w:val="0"/>
          <w:numId w:val="17"/>
        </w:numPr>
        <w:spacing w:before="120" w:after="12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>charakter danych osobowych, w tym w miarę możliwości kategorie i przybliżoną liczbę osób, których dane dotyczą, oraz kategorie i przybliżoną liczbę wpisów danych osobowych, których dotyczy naruszenie;</w:t>
      </w:r>
    </w:p>
    <w:p w14:paraId="0F0DAA0B" w14:textId="77777777" w:rsidR="009032DC" w:rsidRPr="00EC1DCE" w:rsidRDefault="00284738" w:rsidP="009032DC">
      <w:pPr>
        <w:pStyle w:val="Default"/>
        <w:numPr>
          <w:ilvl w:val="0"/>
          <w:numId w:val="17"/>
        </w:numPr>
        <w:spacing w:before="120" w:after="12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>możliwe konsekwencje naruszenia ochrony danych osobowych;</w:t>
      </w:r>
    </w:p>
    <w:p w14:paraId="1A411FE5" w14:textId="77777777" w:rsidR="00284738" w:rsidRPr="00EC1DCE" w:rsidRDefault="00284738" w:rsidP="009032DC">
      <w:pPr>
        <w:pStyle w:val="Default"/>
        <w:numPr>
          <w:ilvl w:val="0"/>
          <w:numId w:val="17"/>
        </w:numPr>
        <w:spacing w:before="120" w:after="12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>środki zastosowane lub propono</w:t>
      </w:r>
      <w:r w:rsidR="009032DC" w:rsidRPr="00EC1DCE">
        <w:rPr>
          <w:rStyle w:val="markedcontent"/>
          <w:color w:val="auto"/>
        </w:rPr>
        <w:t>wane przez A</w:t>
      </w:r>
      <w:r w:rsidRPr="00EC1DCE">
        <w:rPr>
          <w:rStyle w:val="markedcontent"/>
          <w:color w:val="auto"/>
        </w:rPr>
        <w:t>dministratora w celu zaradzenia naruszeniu ochrony danych osobo</w:t>
      </w:r>
      <w:r w:rsidRPr="00EC1DCE">
        <w:rPr>
          <w:rStyle w:val="markedcontent"/>
          <w:color w:val="auto"/>
        </w:rPr>
        <w:softHyphen/>
        <w:t>wych, w tym w stosownych przypadkach środki w celu zminimalizowania jego ewentualnych negatywnych skut</w:t>
      </w:r>
      <w:r w:rsidRPr="00EC1DCE">
        <w:rPr>
          <w:rStyle w:val="markedcontent"/>
          <w:color w:val="auto"/>
        </w:rPr>
        <w:softHyphen/>
        <w:t>ków.</w:t>
      </w:r>
    </w:p>
    <w:p w14:paraId="4F715AFF" w14:textId="77777777" w:rsidR="009032DC" w:rsidRPr="00EC1DCE" w:rsidRDefault="009032DC" w:rsidP="00D970C3">
      <w:pPr>
        <w:pStyle w:val="Default"/>
        <w:spacing w:before="120" w:after="120"/>
        <w:ind w:left="708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>Jeżeli przekazanie wszystkich tych informacji równocześnie nie jest możliwe, pierwotne zgłoszenie zawiera informacje dostępne w danej chwili, a po uzyskaniu dostępu do dalszych informacji przekazuje się je bez zbędnej zwłoki;</w:t>
      </w:r>
    </w:p>
    <w:p w14:paraId="4ABCDB6D" w14:textId="71524879" w:rsidR="009032DC" w:rsidRPr="00EC1DCE" w:rsidRDefault="009032DC" w:rsidP="009919C0">
      <w:pPr>
        <w:pStyle w:val="Default"/>
        <w:numPr>
          <w:ilvl w:val="0"/>
          <w:numId w:val="16"/>
        </w:numPr>
        <w:spacing w:before="120" w:after="12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 xml:space="preserve">wypełnianiu – zgodnie z </w:t>
      </w:r>
      <w:r w:rsidR="00353E49" w:rsidRPr="00EC1DCE">
        <w:rPr>
          <w:rStyle w:val="markedcontent"/>
          <w:color w:val="auto"/>
        </w:rPr>
        <w:t xml:space="preserve">art. 34 </w:t>
      </w:r>
      <w:r w:rsidR="00D970C3" w:rsidRPr="00EC1DCE">
        <w:rPr>
          <w:rStyle w:val="markedcontent"/>
          <w:color w:val="auto"/>
        </w:rPr>
        <w:t>RODO</w:t>
      </w:r>
      <w:r w:rsidR="00353E49" w:rsidRPr="00EC1DCE">
        <w:rPr>
          <w:rStyle w:val="markedcontent"/>
          <w:color w:val="auto"/>
        </w:rPr>
        <w:t xml:space="preserve"> </w:t>
      </w:r>
      <w:r w:rsidRPr="00EC1DCE">
        <w:rPr>
          <w:rStyle w:val="markedcontent"/>
          <w:color w:val="auto"/>
        </w:rPr>
        <w:t>– obowiązku zawiadomienia bez zbędnej zwłoki osoby, której dane dotyczą, o naruszeniu ochrony danych osobowych, jeżeli naruszenie to może powodować wysokie ryzyko naruszenia praw i wolności osób fizycznych.</w:t>
      </w:r>
    </w:p>
    <w:p w14:paraId="4A3AC8ED" w14:textId="5BA4AA20" w:rsidR="002306BF" w:rsidRPr="00EC1DCE" w:rsidRDefault="002306BF" w:rsidP="00C856D2">
      <w:pPr>
        <w:pStyle w:val="Default"/>
        <w:numPr>
          <w:ilvl w:val="0"/>
          <w:numId w:val="15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Podmiot przetwarzający zobowiązuje się niezwłocznie, nie później niż w terminie 7 godzin po stwierdzeniu naruszenia ochrony danych osobowych, zawiadomić </w:t>
      </w:r>
      <w:proofErr w:type="gramStart"/>
      <w:r w:rsidRPr="00EC1DCE">
        <w:rPr>
          <w:color w:val="auto"/>
        </w:rPr>
        <w:t>Administratora  o</w:t>
      </w:r>
      <w:proofErr w:type="gramEnd"/>
      <w:r w:rsidRPr="00EC1DCE">
        <w:rPr>
          <w:color w:val="auto"/>
        </w:rPr>
        <w:t xml:space="preserve"> każdym takim naruszeniu - zgodnie z zasadami określonymi w art. 33 ust. 2 i 3 RODO.</w:t>
      </w:r>
    </w:p>
    <w:p w14:paraId="05680FC0" w14:textId="17813FD8" w:rsidR="0011322D" w:rsidRPr="008B3D75" w:rsidRDefault="0011322D" w:rsidP="008B3D75">
      <w:pPr>
        <w:pStyle w:val="Default"/>
        <w:spacing w:before="120" w:after="120"/>
        <w:ind w:left="360"/>
        <w:jc w:val="center"/>
        <w:rPr>
          <w:b/>
          <w:bCs/>
          <w:color w:val="auto"/>
        </w:rPr>
      </w:pPr>
      <w:r w:rsidRPr="00EC1DCE">
        <w:rPr>
          <w:b/>
          <w:bCs/>
          <w:color w:val="auto"/>
        </w:rPr>
        <w:t>§ 6.</w:t>
      </w:r>
    </w:p>
    <w:p w14:paraId="109EAB82" w14:textId="7F247011" w:rsidR="0075185E" w:rsidRPr="00EC1DCE" w:rsidRDefault="002306BF" w:rsidP="00BE5D32">
      <w:pPr>
        <w:pStyle w:val="Default"/>
        <w:numPr>
          <w:ilvl w:val="0"/>
          <w:numId w:val="27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Administrator ma prawo do kontroli sposobu wykonywania Umowy poprzez przeprowadzenie doraźnych kontroli dotyczących przetwarzania danych osobowych przez Podmiot przetwarzający oraz żądania składania przez niego pisemnych wyjaśnień. </w:t>
      </w:r>
    </w:p>
    <w:p w14:paraId="3226502D" w14:textId="3286B9A5" w:rsidR="00295D53" w:rsidRPr="00EC1DCE" w:rsidRDefault="002306BF" w:rsidP="00BE5D32">
      <w:pPr>
        <w:pStyle w:val="Default"/>
        <w:numPr>
          <w:ilvl w:val="0"/>
          <w:numId w:val="27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Na zakończenie k</w:t>
      </w:r>
      <w:r w:rsidR="00295D53" w:rsidRPr="00EC1DCE">
        <w:rPr>
          <w:color w:val="auto"/>
        </w:rPr>
        <w:t xml:space="preserve">ontroli, o </w:t>
      </w:r>
      <w:r w:rsidR="008B3D75" w:rsidRPr="00EC1DCE">
        <w:rPr>
          <w:color w:val="auto"/>
        </w:rPr>
        <w:t>któr</w:t>
      </w:r>
      <w:r w:rsidR="008B3D75">
        <w:rPr>
          <w:color w:val="auto"/>
        </w:rPr>
        <w:t>ej</w:t>
      </w:r>
      <w:r w:rsidR="008B3D75" w:rsidRPr="00EC1DCE">
        <w:rPr>
          <w:color w:val="auto"/>
        </w:rPr>
        <w:t xml:space="preserve"> </w:t>
      </w:r>
      <w:r w:rsidR="00295D53" w:rsidRPr="00EC1DCE">
        <w:rPr>
          <w:color w:val="auto"/>
        </w:rPr>
        <w:t xml:space="preserve">mowa w ust. </w:t>
      </w:r>
      <w:r w:rsidR="008B3D75">
        <w:rPr>
          <w:color w:val="auto"/>
        </w:rPr>
        <w:t>1</w:t>
      </w:r>
      <w:r w:rsidRPr="00EC1DCE">
        <w:rPr>
          <w:color w:val="auto"/>
        </w:rPr>
        <w:t>, przed</w:t>
      </w:r>
      <w:r w:rsidR="0075185E" w:rsidRPr="00EC1DCE">
        <w:rPr>
          <w:color w:val="auto"/>
        </w:rPr>
        <w:t xml:space="preserve">stawiciel Administratora </w:t>
      </w:r>
      <w:r w:rsidRPr="00EC1DCE">
        <w:rPr>
          <w:color w:val="auto"/>
        </w:rPr>
        <w:t>sporządza w 2 (dwóch) egzemplarzach</w:t>
      </w:r>
      <w:r w:rsidR="0075185E" w:rsidRPr="00EC1DCE">
        <w:rPr>
          <w:color w:val="auto"/>
        </w:rPr>
        <w:t xml:space="preserve"> protokół</w:t>
      </w:r>
      <w:r w:rsidRPr="00EC1DCE">
        <w:rPr>
          <w:color w:val="auto"/>
        </w:rPr>
        <w:t>, który podpisują przedstawiciele obu Stron.</w:t>
      </w:r>
    </w:p>
    <w:p w14:paraId="02DE9FCC" w14:textId="77777777" w:rsidR="00295D53" w:rsidRPr="00EC1DCE" w:rsidRDefault="002306BF" w:rsidP="00BE5D32">
      <w:pPr>
        <w:pStyle w:val="Default"/>
        <w:numPr>
          <w:ilvl w:val="0"/>
          <w:numId w:val="27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Podmiot przetwarzający może wnieść zastrzeżenia do protokołu w ciągu 5 dni roboczych od daty jego podpisania przez Strony. </w:t>
      </w:r>
    </w:p>
    <w:p w14:paraId="31A51998" w14:textId="77777777" w:rsidR="00295D53" w:rsidRPr="00EC1DCE" w:rsidRDefault="002306BF" w:rsidP="00BE5D32">
      <w:pPr>
        <w:pStyle w:val="Default"/>
        <w:numPr>
          <w:ilvl w:val="0"/>
          <w:numId w:val="27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Podmiot przetwarzający zobowiązuje się dostosować do zaleceń pokontrolnych mających na celu usunięcie uchybień i poprawę bezpieczeństwa przetwarzania danych osobowych. </w:t>
      </w:r>
    </w:p>
    <w:p w14:paraId="25D3B6D0" w14:textId="24143554" w:rsidR="00295D53" w:rsidRPr="00EC1DCE" w:rsidRDefault="002306BF" w:rsidP="00BE5D32">
      <w:pPr>
        <w:pStyle w:val="Default"/>
        <w:numPr>
          <w:ilvl w:val="0"/>
          <w:numId w:val="27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Podmiot przetwarzający zobowiązuje się odpowiedzieć na każde pytanie </w:t>
      </w:r>
      <w:proofErr w:type="gramStart"/>
      <w:r w:rsidRPr="00EC1DCE">
        <w:rPr>
          <w:color w:val="auto"/>
        </w:rPr>
        <w:t>Administratora  dotyczące</w:t>
      </w:r>
      <w:proofErr w:type="gramEnd"/>
      <w:r w:rsidRPr="00EC1DCE">
        <w:rPr>
          <w:color w:val="auto"/>
        </w:rPr>
        <w:t xml:space="preserve"> przetwarzania powierzonych mu na podstawie Umowy danych osobowych w terminie najpóźniej do 5 dni od dnia otrzymania pytania. </w:t>
      </w:r>
    </w:p>
    <w:p w14:paraId="461904D5" w14:textId="328CBB0A" w:rsidR="00295D53" w:rsidRPr="00EC1DCE" w:rsidRDefault="00DA514D" w:rsidP="00BE5D32">
      <w:pPr>
        <w:pStyle w:val="Default"/>
        <w:numPr>
          <w:ilvl w:val="0"/>
          <w:numId w:val="27"/>
        </w:numPr>
        <w:spacing w:before="120" w:after="12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 xml:space="preserve">W przypadku gdy </w:t>
      </w:r>
      <w:r w:rsidR="00E22081">
        <w:rPr>
          <w:rStyle w:val="markedcontent"/>
          <w:color w:val="auto"/>
        </w:rPr>
        <w:t>P</w:t>
      </w:r>
      <w:r w:rsidRPr="00EC1DCE">
        <w:rPr>
          <w:rStyle w:val="markedcontent"/>
          <w:color w:val="auto"/>
        </w:rPr>
        <w:t xml:space="preserve">odmiot przetwarzający narusza obowiązki wynikające z niniejszej Umowy i przepisów obowiązującego prawa, Administrator może polecić mu, by zawiesił przetwarzanie danych osobowych do czasu, gdy Podmiot przetwarzający zapewni zgodność </w:t>
      </w:r>
      <w:r w:rsidRPr="00EC1DCE">
        <w:rPr>
          <w:rStyle w:val="markedcontent"/>
          <w:color w:val="auto"/>
        </w:rPr>
        <w:lastRenderedPageBreak/>
        <w:t xml:space="preserve">z niniejszą Umową i przepisami obowiązującego prawa lub umowa ulega rozwiązaniu zgodnie z §11 ust. 1 pkt 3). </w:t>
      </w:r>
    </w:p>
    <w:p w14:paraId="48DB2CDB" w14:textId="12D4D0D6" w:rsidR="00DA514D" w:rsidRPr="00EC1DCE" w:rsidRDefault="00DA514D" w:rsidP="00BE5D32">
      <w:pPr>
        <w:pStyle w:val="Default"/>
        <w:numPr>
          <w:ilvl w:val="0"/>
          <w:numId w:val="27"/>
        </w:numPr>
        <w:spacing w:before="120" w:after="12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 xml:space="preserve">Podmiot przetwarzający </w:t>
      </w:r>
      <w:r w:rsidRPr="00EC1DCE">
        <w:rPr>
          <w:color w:val="auto"/>
        </w:rPr>
        <w:t xml:space="preserve">zobowiązuje się </w:t>
      </w:r>
      <w:r w:rsidRPr="00EC1DCE">
        <w:rPr>
          <w:rStyle w:val="markedcontent"/>
          <w:color w:val="auto"/>
        </w:rPr>
        <w:t>niezwłocznie zawiadomić Administratora, jeżeli z jakiegokolwiek powodu nie jest w stanie zastosować się do niniejszej Umowy.</w:t>
      </w:r>
    </w:p>
    <w:p w14:paraId="095C5CA4" w14:textId="2600590B" w:rsidR="006E43E9" w:rsidRPr="00EC1DCE" w:rsidRDefault="00651C44" w:rsidP="007802D1">
      <w:pPr>
        <w:pStyle w:val="Default"/>
        <w:spacing w:before="120" w:after="120"/>
        <w:ind w:left="360"/>
        <w:jc w:val="center"/>
        <w:rPr>
          <w:b/>
          <w:bCs/>
          <w:color w:val="auto"/>
        </w:rPr>
      </w:pPr>
      <w:r w:rsidRPr="00EC1DCE">
        <w:rPr>
          <w:b/>
          <w:bCs/>
          <w:color w:val="auto"/>
        </w:rPr>
        <w:t>§ 7.</w:t>
      </w:r>
    </w:p>
    <w:p w14:paraId="407BEE49" w14:textId="72E37FE3" w:rsidR="009055AE" w:rsidRPr="00EC1DCE" w:rsidRDefault="009055AE" w:rsidP="009055AE">
      <w:pPr>
        <w:pStyle w:val="Default"/>
        <w:numPr>
          <w:ilvl w:val="0"/>
          <w:numId w:val="12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Podmiot </w:t>
      </w:r>
      <w:r w:rsidR="00BA54BD" w:rsidRPr="00EC1DCE">
        <w:rPr>
          <w:color w:val="auto"/>
        </w:rPr>
        <w:t>przetwarzający ma zgodę A</w:t>
      </w:r>
      <w:r w:rsidRPr="00EC1DCE">
        <w:rPr>
          <w:color w:val="auto"/>
        </w:rPr>
        <w:t>dministratora na korzystanie z usług podmiotów podprzetwarzających wpisanych do uzgodnionego wykazu</w:t>
      </w:r>
      <w:r w:rsidR="00FA439A" w:rsidRPr="00EC1DCE">
        <w:rPr>
          <w:color w:val="auto"/>
        </w:rPr>
        <w:t xml:space="preserve">, zgodnie z </w:t>
      </w:r>
      <w:r w:rsidR="003055FF">
        <w:rPr>
          <w:color w:val="auto"/>
        </w:rPr>
        <w:t>Z</w:t>
      </w:r>
      <w:r w:rsidR="00FA439A" w:rsidRPr="00EC1DCE">
        <w:rPr>
          <w:color w:val="auto"/>
        </w:rPr>
        <w:t>ałącznikiem III</w:t>
      </w:r>
      <w:r w:rsidRPr="00EC1DCE">
        <w:rPr>
          <w:color w:val="auto"/>
        </w:rPr>
        <w:t>. Po</w:t>
      </w:r>
      <w:r w:rsidR="00BA54BD" w:rsidRPr="00EC1DCE">
        <w:rPr>
          <w:color w:val="auto"/>
        </w:rPr>
        <w:t>dmiot przetwarzający informuje A</w:t>
      </w:r>
      <w:r w:rsidRPr="00EC1DCE">
        <w:rPr>
          <w:color w:val="auto"/>
        </w:rPr>
        <w:t xml:space="preserve">dministratora na piśmie o wszelkich zamierzonych zmianach w tym wykazie polegających na dodaniu lub zastąpieniu podmiotów podprzetwarzających z wyprzedzeniem co najmniej </w:t>
      </w:r>
      <w:r w:rsidR="00353E49" w:rsidRPr="00EC1DCE">
        <w:rPr>
          <w:color w:val="auto"/>
        </w:rPr>
        <w:t>7 dni</w:t>
      </w:r>
      <w:r w:rsidR="00BA54BD" w:rsidRPr="00EC1DCE">
        <w:rPr>
          <w:color w:val="auto"/>
        </w:rPr>
        <w:t>, dając tym samym A</w:t>
      </w:r>
      <w:r w:rsidRPr="00EC1DCE">
        <w:rPr>
          <w:color w:val="auto"/>
        </w:rPr>
        <w:t xml:space="preserve">dministratorowi </w:t>
      </w:r>
      <w:r w:rsidR="00BA54BD" w:rsidRPr="00EC1DCE">
        <w:rPr>
          <w:color w:val="auto"/>
        </w:rPr>
        <w:t>czas</w:t>
      </w:r>
      <w:r w:rsidRPr="00EC1DCE">
        <w:rPr>
          <w:color w:val="auto"/>
        </w:rPr>
        <w:t xml:space="preserve"> na wyrażenie sprzeciwu wobec takich zmian przed rozpoczęciem korzystania z usług danego podmiotu podprzetwarzającego (podmiotów podprzetwarzających). Pod</w:t>
      </w:r>
      <w:r w:rsidR="00BA54BD" w:rsidRPr="00EC1DCE">
        <w:rPr>
          <w:color w:val="auto"/>
        </w:rPr>
        <w:t>miot przetwarzający przekazuje A</w:t>
      </w:r>
      <w:r w:rsidRPr="00EC1DCE">
        <w:rPr>
          <w:color w:val="auto"/>
        </w:rPr>
        <w:t>dministratorowi niezbędne informacje</w:t>
      </w:r>
      <w:r w:rsidR="00430CFD">
        <w:rPr>
          <w:color w:val="auto"/>
        </w:rPr>
        <w:t>.</w:t>
      </w:r>
    </w:p>
    <w:p w14:paraId="6D71453A" w14:textId="498E209D" w:rsidR="00342A7D" w:rsidRPr="00EC1DCE" w:rsidRDefault="00BA54BD" w:rsidP="009055AE">
      <w:pPr>
        <w:pStyle w:val="Default"/>
        <w:numPr>
          <w:ilvl w:val="0"/>
          <w:numId w:val="12"/>
        </w:numPr>
        <w:spacing w:before="120" w:after="120"/>
        <w:jc w:val="both"/>
        <w:rPr>
          <w:color w:val="auto"/>
        </w:rPr>
      </w:pPr>
      <w:r w:rsidRPr="00EC1DCE">
        <w:rPr>
          <w:color w:val="auto"/>
          <w:lang w:eastAsia="pl-PL"/>
        </w:rPr>
        <w:t>Jeżeli P</w:t>
      </w:r>
      <w:r w:rsidR="00342A7D" w:rsidRPr="00EC1DCE">
        <w:rPr>
          <w:color w:val="auto"/>
          <w:lang w:eastAsia="pl-PL"/>
        </w:rPr>
        <w:t>odmiot przetwarzający korzysta z usług podmiotu podprzetwarzającego w celu przeprowadzenia określonych czyn</w:t>
      </w:r>
      <w:r w:rsidRPr="00EC1DCE">
        <w:rPr>
          <w:color w:val="auto"/>
          <w:lang w:eastAsia="pl-PL"/>
        </w:rPr>
        <w:t>ności przetwarzania (w imieniu A</w:t>
      </w:r>
      <w:r w:rsidR="00342A7D" w:rsidRPr="00EC1DCE">
        <w:rPr>
          <w:color w:val="auto"/>
          <w:lang w:eastAsia="pl-PL"/>
        </w:rPr>
        <w:t>dministratora), dokonuje tego w drodze umowy, która nakłada na podmiot podprzetwarzający zasadniczo takie same obowiązki w zakresie ochrony danych jak</w:t>
      </w:r>
      <w:r w:rsidRPr="00EC1DCE">
        <w:rPr>
          <w:color w:val="auto"/>
          <w:lang w:eastAsia="pl-PL"/>
        </w:rPr>
        <w:t xml:space="preserve"> obowiązki nałożone na </w:t>
      </w:r>
      <w:r w:rsidR="0048072F">
        <w:rPr>
          <w:color w:val="auto"/>
          <w:lang w:eastAsia="pl-PL"/>
        </w:rPr>
        <w:t>P</w:t>
      </w:r>
      <w:r w:rsidRPr="00EC1DCE">
        <w:rPr>
          <w:color w:val="auto"/>
          <w:lang w:eastAsia="pl-PL"/>
        </w:rPr>
        <w:t xml:space="preserve">odmiot </w:t>
      </w:r>
      <w:r w:rsidR="0048072F">
        <w:rPr>
          <w:color w:val="auto"/>
          <w:lang w:eastAsia="pl-PL"/>
        </w:rPr>
        <w:t>p</w:t>
      </w:r>
      <w:r w:rsidR="0048072F" w:rsidRPr="00EC1DCE">
        <w:rPr>
          <w:color w:val="auto"/>
          <w:lang w:eastAsia="pl-PL"/>
        </w:rPr>
        <w:t xml:space="preserve">rzetwarzający </w:t>
      </w:r>
      <w:r w:rsidR="00342A7D" w:rsidRPr="00EC1DCE">
        <w:rPr>
          <w:color w:val="auto"/>
          <w:lang w:eastAsia="pl-PL"/>
        </w:rPr>
        <w:t xml:space="preserve">dane zgodnie z niniejszymi klauzulami. Podmiot przetwarzający zapewnia, aby podmiot podprzetwarzający wypełniał obowiązki, którym podlega </w:t>
      </w:r>
      <w:r w:rsidR="00792572">
        <w:rPr>
          <w:color w:val="auto"/>
          <w:lang w:eastAsia="pl-PL"/>
        </w:rPr>
        <w:t>P</w:t>
      </w:r>
      <w:r w:rsidR="00342A7D" w:rsidRPr="00EC1DCE">
        <w:rPr>
          <w:color w:val="auto"/>
          <w:lang w:eastAsia="pl-PL"/>
        </w:rPr>
        <w:t xml:space="preserve">odmiot przetwarzający na mocy niniejszych klauzul oraz </w:t>
      </w:r>
      <w:r w:rsidR="00D970C3" w:rsidRPr="00EC1DCE">
        <w:rPr>
          <w:color w:val="auto"/>
          <w:lang w:eastAsia="pl-PL"/>
        </w:rPr>
        <w:t>RODO</w:t>
      </w:r>
      <w:r w:rsidR="00342A7D" w:rsidRPr="00EC1DCE">
        <w:rPr>
          <w:color w:val="auto"/>
          <w:lang w:eastAsia="pl-PL"/>
        </w:rPr>
        <w:t>.</w:t>
      </w:r>
    </w:p>
    <w:p w14:paraId="2D79B2B0" w14:textId="77777777" w:rsidR="006833B9" w:rsidRPr="00EC1DCE" w:rsidRDefault="00BA54BD" w:rsidP="009055AE">
      <w:pPr>
        <w:pStyle w:val="Default"/>
        <w:numPr>
          <w:ilvl w:val="0"/>
          <w:numId w:val="12"/>
        </w:numPr>
        <w:spacing w:before="120" w:after="120"/>
        <w:jc w:val="both"/>
        <w:rPr>
          <w:color w:val="auto"/>
        </w:rPr>
      </w:pPr>
      <w:r w:rsidRPr="00EC1DCE">
        <w:rPr>
          <w:color w:val="auto"/>
          <w:lang w:eastAsia="pl-PL"/>
        </w:rPr>
        <w:t>Na wniosek Administratora P</w:t>
      </w:r>
      <w:r w:rsidR="006833B9" w:rsidRPr="00EC1DCE">
        <w:rPr>
          <w:color w:val="auto"/>
          <w:lang w:eastAsia="pl-PL"/>
        </w:rPr>
        <w:t>od</w:t>
      </w:r>
      <w:r w:rsidRPr="00EC1DCE">
        <w:rPr>
          <w:color w:val="auto"/>
          <w:lang w:eastAsia="pl-PL"/>
        </w:rPr>
        <w:t>miot przetwarzający przekazuje A</w:t>
      </w:r>
      <w:r w:rsidR="006833B9" w:rsidRPr="00EC1DCE">
        <w:rPr>
          <w:color w:val="auto"/>
          <w:lang w:eastAsia="pl-PL"/>
        </w:rPr>
        <w:t>dministratorowi kopię umowy, jaką zawarł z podmiotem podprzetwarzającym, a w razie</w:t>
      </w:r>
      <w:r w:rsidRPr="00EC1DCE">
        <w:rPr>
          <w:color w:val="auto"/>
          <w:lang w:eastAsia="pl-PL"/>
        </w:rPr>
        <w:t xml:space="preserve"> wprowadzenia zmian przekazuje A</w:t>
      </w:r>
      <w:r w:rsidR="006833B9" w:rsidRPr="00EC1DCE">
        <w:rPr>
          <w:color w:val="auto"/>
          <w:lang w:eastAsia="pl-PL"/>
        </w:rPr>
        <w:t>dministratorowi jej zaktualizowaną wersję. W zakresie niezbędnym do ochrony tajemnicy handlowej lub innych informacji pou</w:t>
      </w:r>
      <w:r w:rsidRPr="00EC1DCE">
        <w:rPr>
          <w:color w:val="auto"/>
          <w:lang w:eastAsia="pl-PL"/>
        </w:rPr>
        <w:t>fnych, w tym danych osobowych, P</w:t>
      </w:r>
      <w:r w:rsidR="006833B9" w:rsidRPr="00EC1DCE">
        <w:rPr>
          <w:color w:val="auto"/>
          <w:lang w:eastAsia="pl-PL"/>
        </w:rPr>
        <w:t>odmiot przetwarzający może utajnić tekst umowy przed jej udostępnieniem.</w:t>
      </w:r>
    </w:p>
    <w:p w14:paraId="30C8E414" w14:textId="77777777" w:rsidR="006833B9" w:rsidRPr="00EC1DCE" w:rsidRDefault="006833B9" w:rsidP="009055AE">
      <w:pPr>
        <w:pStyle w:val="Default"/>
        <w:numPr>
          <w:ilvl w:val="0"/>
          <w:numId w:val="12"/>
        </w:numPr>
        <w:spacing w:before="120" w:after="120"/>
        <w:jc w:val="both"/>
        <w:rPr>
          <w:color w:val="auto"/>
        </w:rPr>
      </w:pPr>
      <w:r w:rsidRPr="00EC1DCE">
        <w:rPr>
          <w:color w:val="auto"/>
          <w:lang w:eastAsia="pl-PL"/>
        </w:rPr>
        <w:t>Podmiot przetwarzający pozostaje w pełni odpow</w:t>
      </w:r>
      <w:r w:rsidR="00BA54BD" w:rsidRPr="00EC1DCE">
        <w:rPr>
          <w:color w:val="auto"/>
          <w:lang w:eastAsia="pl-PL"/>
        </w:rPr>
        <w:t>iedzialny przed A</w:t>
      </w:r>
      <w:r w:rsidRPr="00EC1DCE">
        <w:rPr>
          <w:color w:val="auto"/>
          <w:lang w:eastAsia="pl-PL"/>
        </w:rPr>
        <w:t>dministratorem za wykonanie obowiązków podmiotu podprzetwarz</w:t>
      </w:r>
      <w:r w:rsidR="00BA54BD" w:rsidRPr="00EC1DCE">
        <w:rPr>
          <w:color w:val="auto"/>
          <w:lang w:eastAsia="pl-PL"/>
        </w:rPr>
        <w:t>ającego zgodnie z jego umową z P</w:t>
      </w:r>
      <w:r w:rsidRPr="00EC1DCE">
        <w:rPr>
          <w:color w:val="auto"/>
          <w:lang w:eastAsia="pl-PL"/>
        </w:rPr>
        <w:t>odmiotem przetwarzającym</w:t>
      </w:r>
      <w:r w:rsidR="00BA54BD" w:rsidRPr="00EC1DCE">
        <w:rPr>
          <w:color w:val="auto"/>
          <w:lang w:eastAsia="pl-PL"/>
        </w:rPr>
        <w:t xml:space="preserve"> i ponosi konsekwencje nieprawidłowego działania podmiotu podprzetwarzająceg</w:t>
      </w:r>
      <w:r w:rsidRPr="00EC1DCE">
        <w:rPr>
          <w:color w:val="auto"/>
          <w:lang w:eastAsia="pl-PL"/>
        </w:rPr>
        <w:t>. Pod</w:t>
      </w:r>
      <w:r w:rsidR="00BA54BD" w:rsidRPr="00EC1DCE">
        <w:rPr>
          <w:color w:val="auto"/>
          <w:lang w:eastAsia="pl-PL"/>
        </w:rPr>
        <w:t>miot przetwarzający powiadamia A</w:t>
      </w:r>
      <w:r w:rsidRPr="00EC1DCE">
        <w:rPr>
          <w:color w:val="auto"/>
          <w:lang w:eastAsia="pl-PL"/>
        </w:rPr>
        <w:t>dministratora o każdym przypadku niewywiązania się przez podmiot podprzetwarzający z jego zobowiązań umownych.</w:t>
      </w:r>
    </w:p>
    <w:p w14:paraId="25E29A73" w14:textId="77777777" w:rsidR="006833B9" w:rsidRPr="00EC1DCE" w:rsidRDefault="006833B9" w:rsidP="009055AE">
      <w:pPr>
        <w:pStyle w:val="Default"/>
        <w:numPr>
          <w:ilvl w:val="0"/>
          <w:numId w:val="12"/>
        </w:numPr>
        <w:spacing w:before="120" w:after="120"/>
        <w:jc w:val="both"/>
        <w:rPr>
          <w:color w:val="auto"/>
        </w:rPr>
      </w:pPr>
      <w:r w:rsidRPr="00EC1DCE">
        <w:rPr>
          <w:color w:val="auto"/>
          <w:lang w:eastAsia="pl-PL"/>
        </w:rPr>
        <w:t>Podmiot przetwarzający uzgadnia z podmiotem podprzetwarzającym klauzulę dotyczącą beneficjenta będącego osobą trzecią, zgodni</w:t>
      </w:r>
      <w:r w:rsidR="00BA54BD" w:rsidRPr="00EC1DCE">
        <w:rPr>
          <w:color w:val="auto"/>
          <w:lang w:eastAsia="pl-PL"/>
        </w:rPr>
        <w:t>e z którą to klauzulą – jeżeli P</w:t>
      </w:r>
      <w:r w:rsidRPr="00EC1DCE">
        <w:rPr>
          <w:color w:val="auto"/>
          <w:lang w:eastAsia="pl-PL"/>
        </w:rPr>
        <w:t>odmiot przetwarzający przestanie istnieć faktycznie lub formalnie lub stan</w:t>
      </w:r>
      <w:r w:rsidR="00BA54BD" w:rsidRPr="00EC1DCE">
        <w:rPr>
          <w:color w:val="auto"/>
          <w:lang w:eastAsia="pl-PL"/>
        </w:rPr>
        <w:t>ie się niewypłacalny – A</w:t>
      </w:r>
      <w:r w:rsidRPr="00EC1DCE">
        <w:rPr>
          <w:color w:val="auto"/>
          <w:lang w:eastAsia="pl-PL"/>
        </w:rPr>
        <w:t>dministrator ma prawo rozwiązać umowę z podmiotem podprzetwarzającym i nakazać mu usunięcie lub zwrot danych osobowych.</w:t>
      </w:r>
    </w:p>
    <w:p w14:paraId="6D10461B" w14:textId="77777777" w:rsidR="00CE23B1" w:rsidRDefault="00CE23B1" w:rsidP="00FA439A">
      <w:pPr>
        <w:pStyle w:val="Default"/>
        <w:spacing w:before="120" w:after="120"/>
        <w:ind w:left="360"/>
        <w:jc w:val="both"/>
        <w:rPr>
          <w:color w:val="auto"/>
        </w:rPr>
      </w:pPr>
    </w:p>
    <w:p w14:paraId="03F29708" w14:textId="77777777" w:rsidR="004A4E9E" w:rsidRPr="00EC1DCE" w:rsidRDefault="004A4E9E" w:rsidP="00FA439A">
      <w:pPr>
        <w:pStyle w:val="Default"/>
        <w:spacing w:before="120" w:after="120"/>
        <w:ind w:left="360"/>
        <w:jc w:val="both"/>
        <w:rPr>
          <w:color w:val="auto"/>
        </w:rPr>
      </w:pPr>
    </w:p>
    <w:p w14:paraId="014BF6B0" w14:textId="77777777" w:rsidR="007F2D58" w:rsidRPr="00EC1DCE" w:rsidRDefault="007F2D58" w:rsidP="007F2D58">
      <w:pPr>
        <w:suppressAutoHyphens w:val="0"/>
        <w:jc w:val="left"/>
        <w:rPr>
          <w:vanish/>
          <w:lang w:eastAsia="pl-PL"/>
        </w:rPr>
      </w:pPr>
    </w:p>
    <w:p w14:paraId="5A43674C" w14:textId="77777777" w:rsidR="007F2D58" w:rsidRPr="00EC1DCE" w:rsidRDefault="007F2D58" w:rsidP="007F2D58">
      <w:pPr>
        <w:suppressAutoHyphens w:val="0"/>
        <w:jc w:val="left"/>
        <w:rPr>
          <w:vanish/>
          <w:lang w:eastAsia="pl-PL"/>
        </w:rPr>
      </w:pPr>
    </w:p>
    <w:p w14:paraId="66DEB2A3" w14:textId="77777777" w:rsidR="007F2D58" w:rsidRPr="00EC1DCE" w:rsidRDefault="007F2D58" w:rsidP="007F2D58">
      <w:pPr>
        <w:suppressAutoHyphens w:val="0"/>
        <w:jc w:val="left"/>
        <w:rPr>
          <w:vanish/>
          <w:lang w:eastAsia="pl-PL"/>
        </w:rPr>
      </w:pPr>
    </w:p>
    <w:p w14:paraId="08780F54" w14:textId="77777777" w:rsidR="007F2D58" w:rsidRPr="00EC1DCE" w:rsidRDefault="007F2D58" w:rsidP="007F2D58">
      <w:pPr>
        <w:suppressAutoHyphens w:val="0"/>
        <w:jc w:val="left"/>
        <w:rPr>
          <w:vanish/>
          <w:lang w:eastAsia="pl-PL"/>
        </w:rPr>
      </w:pPr>
    </w:p>
    <w:p w14:paraId="3DAFFC4B" w14:textId="77777777" w:rsidR="0016565B" w:rsidRPr="00EC1DCE" w:rsidRDefault="003E7465" w:rsidP="0016565B">
      <w:pPr>
        <w:pStyle w:val="Default"/>
        <w:spacing w:before="120" w:after="120"/>
        <w:jc w:val="center"/>
        <w:rPr>
          <w:b/>
          <w:bCs/>
          <w:color w:val="auto"/>
        </w:rPr>
      </w:pPr>
      <w:r w:rsidRPr="00EC1DCE">
        <w:rPr>
          <w:b/>
          <w:bCs/>
          <w:color w:val="auto"/>
        </w:rPr>
        <w:t>§ 8.</w:t>
      </w:r>
    </w:p>
    <w:p w14:paraId="236E936D" w14:textId="1884A410" w:rsidR="00ED7476" w:rsidRPr="00EC1DCE" w:rsidRDefault="00ED7476" w:rsidP="0016565B">
      <w:pPr>
        <w:pStyle w:val="Default"/>
        <w:numPr>
          <w:ilvl w:val="0"/>
          <w:numId w:val="19"/>
        </w:numPr>
        <w:spacing w:before="120" w:after="120"/>
        <w:jc w:val="both"/>
        <w:rPr>
          <w:color w:val="auto"/>
          <w:lang w:eastAsia="pl-PL"/>
        </w:rPr>
      </w:pPr>
      <w:r w:rsidRPr="00EC1DCE">
        <w:rPr>
          <w:color w:val="auto"/>
          <w:lang w:eastAsia="pl-PL"/>
        </w:rPr>
        <w:lastRenderedPageBreak/>
        <w:t>Wszelkie przekazywanie danych do państwa trzeciego lub org</w:t>
      </w:r>
      <w:r w:rsidR="00BA54BD" w:rsidRPr="00EC1DCE">
        <w:rPr>
          <w:color w:val="auto"/>
          <w:lang w:eastAsia="pl-PL"/>
        </w:rPr>
        <w:t>anizacji międzynarodowej przez P</w:t>
      </w:r>
      <w:r w:rsidRPr="00EC1DCE">
        <w:rPr>
          <w:color w:val="auto"/>
          <w:lang w:eastAsia="pl-PL"/>
        </w:rPr>
        <w:t>odmiot przetwarzający odbywa się wyłączn</w:t>
      </w:r>
      <w:r w:rsidR="00BA54BD" w:rsidRPr="00EC1DCE">
        <w:rPr>
          <w:color w:val="auto"/>
          <w:lang w:eastAsia="pl-PL"/>
        </w:rPr>
        <w:t>ie na udokumentowane polecenie A</w:t>
      </w:r>
      <w:r w:rsidRPr="00EC1DCE">
        <w:rPr>
          <w:color w:val="auto"/>
          <w:lang w:eastAsia="pl-PL"/>
        </w:rPr>
        <w:t>dministratora lub w celu spełnienia szczególnego wymogu na mocy prawa Unii lub prawa państwa c</w:t>
      </w:r>
      <w:r w:rsidR="00BA54BD" w:rsidRPr="00EC1DCE">
        <w:rPr>
          <w:color w:val="auto"/>
          <w:lang w:eastAsia="pl-PL"/>
        </w:rPr>
        <w:t>złonkowskiego, któremu podlega P</w:t>
      </w:r>
      <w:r w:rsidRPr="00EC1DCE">
        <w:rPr>
          <w:color w:val="auto"/>
          <w:lang w:eastAsia="pl-PL"/>
        </w:rPr>
        <w:t>odmiot przetwarzający, i </w:t>
      </w:r>
      <w:r w:rsidR="00BA54BD" w:rsidRPr="00EC1DCE">
        <w:rPr>
          <w:color w:val="auto"/>
          <w:lang w:eastAsia="pl-PL"/>
        </w:rPr>
        <w:t xml:space="preserve">odbywa się zgodnie z rozdziałem </w:t>
      </w:r>
      <w:r w:rsidRPr="00EC1DCE">
        <w:rPr>
          <w:color w:val="auto"/>
          <w:lang w:eastAsia="pl-PL"/>
        </w:rPr>
        <w:t>V </w:t>
      </w:r>
      <w:r w:rsidR="00D970C3" w:rsidRPr="00EC1DCE">
        <w:rPr>
          <w:color w:val="auto"/>
          <w:lang w:eastAsia="pl-PL"/>
        </w:rPr>
        <w:t>RODO</w:t>
      </w:r>
      <w:r w:rsidRPr="00EC1DCE">
        <w:rPr>
          <w:color w:val="auto"/>
          <w:lang w:eastAsia="pl-PL"/>
        </w:rPr>
        <w:t>.</w:t>
      </w:r>
    </w:p>
    <w:p w14:paraId="641A8FB1" w14:textId="2A708039" w:rsidR="00233DB1" w:rsidRPr="00EC1DCE" w:rsidRDefault="00233DB1" w:rsidP="0016565B">
      <w:pPr>
        <w:pStyle w:val="Default"/>
        <w:numPr>
          <w:ilvl w:val="0"/>
          <w:numId w:val="19"/>
        </w:numPr>
        <w:spacing w:before="120" w:after="120"/>
        <w:jc w:val="both"/>
        <w:rPr>
          <w:color w:val="auto"/>
          <w:lang w:eastAsia="pl-PL"/>
        </w:rPr>
      </w:pPr>
      <w:r w:rsidRPr="00EC1DCE">
        <w:rPr>
          <w:color w:val="auto"/>
          <w:lang w:eastAsia="pl-PL"/>
        </w:rPr>
        <w:t xml:space="preserve">Jeżeli </w:t>
      </w:r>
      <w:r w:rsidR="00B4044B">
        <w:rPr>
          <w:color w:val="auto"/>
          <w:lang w:eastAsia="pl-PL"/>
        </w:rPr>
        <w:t>P</w:t>
      </w:r>
      <w:r w:rsidRPr="00EC1DCE">
        <w:rPr>
          <w:color w:val="auto"/>
          <w:lang w:eastAsia="pl-PL"/>
        </w:rPr>
        <w:t xml:space="preserve">odmiot przetwarzający korzysta z usług podmiotu podprzetwarzającego w celu przeprowadzenia określonych czynności przetwarzania (w imieniu </w:t>
      </w:r>
      <w:r w:rsidR="004B40AC">
        <w:rPr>
          <w:color w:val="auto"/>
          <w:lang w:eastAsia="pl-PL"/>
        </w:rPr>
        <w:t>A</w:t>
      </w:r>
      <w:r w:rsidRPr="00EC1DCE">
        <w:rPr>
          <w:color w:val="auto"/>
          <w:lang w:eastAsia="pl-PL"/>
        </w:rPr>
        <w:t>dministratora), które wiążą się z przekazywaniem danych osobowych w rozumieniu rozdziału V </w:t>
      </w:r>
      <w:r w:rsidR="00D970C3" w:rsidRPr="00EC1DCE">
        <w:rPr>
          <w:color w:val="auto"/>
          <w:lang w:eastAsia="pl-PL"/>
        </w:rPr>
        <w:t>RODO</w:t>
      </w:r>
      <w:r w:rsidRPr="00EC1DCE">
        <w:rPr>
          <w:color w:val="auto"/>
          <w:lang w:eastAsia="pl-PL"/>
        </w:rPr>
        <w:t xml:space="preserve">, </w:t>
      </w:r>
      <w:r w:rsidR="00B4044B">
        <w:rPr>
          <w:color w:val="auto"/>
          <w:lang w:eastAsia="pl-PL"/>
        </w:rPr>
        <w:t>A</w:t>
      </w:r>
      <w:r w:rsidR="00B4044B" w:rsidRPr="00EC1DCE">
        <w:rPr>
          <w:color w:val="auto"/>
          <w:lang w:eastAsia="pl-PL"/>
        </w:rPr>
        <w:t xml:space="preserve">dministrator </w:t>
      </w:r>
      <w:r w:rsidRPr="00EC1DCE">
        <w:rPr>
          <w:color w:val="auto"/>
          <w:lang w:eastAsia="pl-PL"/>
        </w:rPr>
        <w:t>wyraża zgodę na to, by podmioty te mogły zapewnić zgodność z rozdziałem V </w:t>
      </w:r>
      <w:r w:rsidR="00D970C3" w:rsidRPr="00EC1DCE">
        <w:rPr>
          <w:color w:val="auto"/>
          <w:lang w:eastAsia="pl-PL"/>
        </w:rPr>
        <w:t>RODO</w:t>
      </w:r>
      <w:r w:rsidRPr="00EC1DCE">
        <w:rPr>
          <w:color w:val="auto"/>
          <w:lang w:eastAsia="pl-PL"/>
        </w:rPr>
        <w:t xml:space="preserve"> za pomocą standardowych klauzul umownych przyjętych przez Komisję </w:t>
      </w:r>
      <w:r w:rsidR="00D970C3" w:rsidRPr="00EC1DCE">
        <w:rPr>
          <w:color w:val="auto"/>
          <w:lang w:eastAsia="pl-PL"/>
        </w:rPr>
        <w:t xml:space="preserve">Europejską </w:t>
      </w:r>
      <w:r w:rsidRPr="00EC1DCE">
        <w:rPr>
          <w:color w:val="auto"/>
          <w:lang w:eastAsia="pl-PL"/>
        </w:rPr>
        <w:t xml:space="preserve">zgodnie z art. 46 ust. 2 </w:t>
      </w:r>
      <w:r w:rsidR="00D970C3" w:rsidRPr="00EC1DCE">
        <w:rPr>
          <w:color w:val="auto"/>
          <w:lang w:eastAsia="pl-PL"/>
        </w:rPr>
        <w:t>RODO</w:t>
      </w:r>
      <w:r w:rsidRPr="00EC1DCE">
        <w:rPr>
          <w:color w:val="auto"/>
          <w:lang w:eastAsia="pl-PL"/>
        </w:rPr>
        <w:t>, pod warunkiem że spełnione są warunki stosowania tych standardowych klauzul umownych</w:t>
      </w:r>
      <w:r w:rsidR="00B4044B">
        <w:rPr>
          <w:color w:val="auto"/>
          <w:lang w:eastAsia="pl-PL"/>
        </w:rPr>
        <w:t>.</w:t>
      </w:r>
    </w:p>
    <w:p w14:paraId="6A0763FF" w14:textId="77777777" w:rsidR="00ED7476" w:rsidRPr="00EC1DCE" w:rsidRDefault="003E7465" w:rsidP="00FD4F8B">
      <w:pPr>
        <w:pStyle w:val="Default"/>
        <w:spacing w:before="120" w:after="120"/>
        <w:jc w:val="center"/>
        <w:rPr>
          <w:vanish/>
          <w:color w:val="auto"/>
          <w:lang w:eastAsia="pl-PL"/>
        </w:rPr>
      </w:pPr>
      <w:r w:rsidRPr="00EC1DCE">
        <w:rPr>
          <w:b/>
          <w:bCs/>
          <w:color w:val="auto"/>
        </w:rPr>
        <w:t>§ 9</w:t>
      </w:r>
      <w:r w:rsidR="00FD4F8B" w:rsidRPr="00EC1DCE">
        <w:rPr>
          <w:b/>
          <w:bCs/>
          <w:color w:val="auto"/>
        </w:rPr>
        <w:t>.</w:t>
      </w:r>
    </w:p>
    <w:p w14:paraId="389420A7" w14:textId="77777777" w:rsidR="00ED7476" w:rsidRPr="00EC1DCE" w:rsidRDefault="00ED7476" w:rsidP="007F2D58">
      <w:pPr>
        <w:pStyle w:val="Default"/>
        <w:spacing w:before="120" w:after="120"/>
        <w:jc w:val="center"/>
        <w:rPr>
          <w:color w:val="auto"/>
        </w:rPr>
      </w:pPr>
    </w:p>
    <w:p w14:paraId="25B5798A" w14:textId="1DB88506" w:rsidR="002306BF" w:rsidRPr="00EC1DCE" w:rsidRDefault="002306BF">
      <w:pPr>
        <w:pStyle w:val="Default"/>
        <w:spacing w:before="120" w:after="120"/>
        <w:ind w:left="290" w:hanging="335"/>
        <w:jc w:val="both"/>
        <w:rPr>
          <w:color w:val="auto"/>
        </w:rPr>
      </w:pPr>
      <w:r w:rsidRPr="00EC1DCE">
        <w:rPr>
          <w:color w:val="auto"/>
        </w:rPr>
        <w:t xml:space="preserve">1. Podmiot przetwarzający zobowiązuje się do zachowania </w:t>
      </w:r>
      <w:r w:rsidR="00164D1A" w:rsidRPr="00EC1DCE">
        <w:rPr>
          <w:color w:val="auto"/>
        </w:rPr>
        <w:t xml:space="preserve">w </w:t>
      </w:r>
      <w:r w:rsidRPr="00EC1DCE">
        <w:rPr>
          <w:color w:val="auto"/>
        </w:rPr>
        <w:t xml:space="preserve">tajemnicy powierzonych mu przez Administratora </w:t>
      </w:r>
      <w:r w:rsidR="00712B93">
        <w:rPr>
          <w:color w:val="auto"/>
        </w:rPr>
        <w:t>D</w:t>
      </w:r>
      <w:r w:rsidRPr="00EC1DCE">
        <w:rPr>
          <w:color w:val="auto"/>
        </w:rPr>
        <w:t xml:space="preserve">anych </w:t>
      </w:r>
      <w:r w:rsidR="00712B93">
        <w:rPr>
          <w:color w:val="auto"/>
        </w:rPr>
        <w:t>O</w:t>
      </w:r>
      <w:r w:rsidRPr="00EC1DCE">
        <w:rPr>
          <w:color w:val="auto"/>
        </w:rPr>
        <w:t xml:space="preserve">sobowych i jest odpowiedzialny za ich </w:t>
      </w:r>
      <w:r w:rsidR="00164D1A" w:rsidRPr="00EC1DCE">
        <w:rPr>
          <w:color w:val="auto"/>
        </w:rPr>
        <w:t>udostępnienie lub wykorzystanie</w:t>
      </w:r>
      <w:r w:rsidRPr="00EC1DCE">
        <w:rPr>
          <w:color w:val="auto"/>
        </w:rPr>
        <w:t xml:space="preserve"> niezgodnie z Umową, a w szczególności za udostępnienie osobom nieupoważnionym. </w:t>
      </w:r>
    </w:p>
    <w:p w14:paraId="3E0478ED" w14:textId="7F8C3ECE" w:rsidR="002306BF" w:rsidRPr="00EC1DCE" w:rsidRDefault="002306BF" w:rsidP="00DA514D">
      <w:pPr>
        <w:pStyle w:val="Default"/>
        <w:spacing w:before="120" w:after="120"/>
        <w:ind w:left="290" w:hanging="335"/>
        <w:jc w:val="both"/>
        <w:rPr>
          <w:color w:val="auto"/>
        </w:rPr>
      </w:pPr>
      <w:r w:rsidRPr="00EC1DCE">
        <w:rPr>
          <w:color w:val="auto"/>
        </w:rPr>
        <w:t xml:space="preserve">2. W przypadku naruszenia przepisów Umowy, Ustawy o ochronie danych osobowych lub RODO </w:t>
      </w:r>
      <w:r w:rsidR="00B0778C" w:rsidRPr="00EC1DCE">
        <w:rPr>
          <w:color w:val="auto"/>
        </w:rPr>
        <w:t>przez Podmiot przetwarzający lub podprzetwarzający</w:t>
      </w:r>
      <w:r w:rsidRPr="00EC1DCE">
        <w:rPr>
          <w:color w:val="auto"/>
        </w:rPr>
        <w:t xml:space="preserve">, w szczególności w </w:t>
      </w:r>
      <w:proofErr w:type="gramStart"/>
      <w:r w:rsidRPr="00EC1DCE">
        <w:rPr>
          <w:color w:val="auto"/>
        </w:rPr>
        <w:t>następstwie</w:t>
      </w:r>
      <w:proofErr w:type="gramEnd"/>
      <w:r w:rsidR="00B0778C" w:rsidRPr="00EC1DCE">
        <w:rPr>
          <w:color w:val="auto"/>
        </w:rPr>
        <w:t xml:space="preserve"> którego</w:t>
      </w:r>
      <w:r w:rsidRPr="00EC1DCE">
        <w:rPr>
          <w:color w:val="auto"/>
        </w:rPr>
        <w:t xml:space="preserve"> Administrator </w:t>
      </w:r>
      <w:r w:rsidR="0080036A">
        <w:rPr>
          <w:color w:val="auto"/>
        </w:rPr>
        <w:t>D</w:t>
      </w:r>
      <w:r w:rsidRPr="00EC1DCE">
        <w:rPr>
          <w:color w:val="auto"/>
        </w:rPr>
        <w:t>anych</w:t>
      </w:r>
      <w:r w:rsidR="00020E0F">
        <w:rPr>
          <w:color w:val="auto"/>
        </w:rPr>
        <w:t xml:space="preserve"> </w:t>
      </w:r>
      <w:r w:rsidR="0080036A">
        <w:rPr>
          <w:color w:val="auto"/>
        </w:rPr>
        <w:t>O</w:t>
      </w:r>
      <w:r w:rsidR="00020E0F">
        <w:rPr>
          <w:color w:val="auto"/>
        </w:rPr>
        <w:t>sobowych</w:t>
      </w:r>
      <w:r w:rsidR="00BA54BD" w:rsidRPr="00EC1DCE">
        <w:rPr>
          <w:color w:val="auto"/>
        </w:rPr>
        <w:t xml:space="preserve">, </w:t>
      </w:r>
      <w:r w:rsidRPr="00EC1DCE">
        <w:rPr>
          <w:color w:val="auto"/>
        </w:rPr>
        <w:t xml:space="preserve">zostanie zobowiązany do wypłaty odszkodowania lub zostanie ukarany administracyjną karą pieniężną lub karą grzywny, Podmiot przetwarzający zobowiązuje się pokryć Administratorowi </w:t>
      </w:r>
      <w:r w:rsidR="00263086">
        <w:rPr>
          <w:color w:val="auto"/>
        </w:rPr>
        <w:t>D</w:t>
      </w:r>
      <w:r w:rsidRPr="00EC1DCE">
        <w:rPr>
          <w:color w:val="auto"/>
        </w:rPr>
        <w:t>anych</w:t>
      </w:r>
      <w:r w:rsidR="00020E0F">
        <w:rPr>
          <w:color w:val="auto"/>
        </w:rPr>
        <w:t xml:space="preserve"> </w:t>
      </w:r>
      <w:r w:rsidR="00263086">
        <w:rPr>
          <w:color w:val="auto"/>
        </w:rPr>
        <w:t>O</w:t>
      </w:r>
      <w:r w:rsidR="00020E0F">
        <w:rPr>
          <w:color w:val="auto"/>
        </w:rPr>
        <w:t>sobowych</w:t>
      </w:r>
      <w:r w:rsidRPr="00EC1DCE">
        <w:rPr>
          <w:color w:val="auto"/>
        </w:rPr>
        <w:t xml:space="preserve"> poniesione z tego tytułu straty i koszty</w:t>
      </w:r>
      <w:r w:rsidR="00B0778C" w:rsidRPr="00EC1DCE">
        <w:rPr>
          <w:color w:val="auto"/>
        </w:rPr>
        <w:t xml:space="preserve"> (szkody)</w:t>
      </w:r>
      <w:r w:rsidR="00D970C3" w:rsidRPr="00EC1DCE">
        <w:rPr>
          <w:color w:val="auto"/>
        </w:rPr>
        <w:t>.</w:t>
      </w:r>
      <w:r w:rsidRPr="00EC1DCE">
        <w:rPr>
          <w:color w:val="auto"/>
        </w:rPr>
        <w:t xml:space="preserve"> </w:t>
      </w:r>
    </w:p>
    <w:p w14:paraId="4C9FF51D" w14:textId="77777777" w:rsidR="002306BF" w:rsidRPr="00EC1DCE" w:rsidRDefault="003E7465">
      <w:pPr>
        <w:pStyle w:val="Default"/>
        <w:spacing w:before="120" w:after="120"/>
        <w:jc w:val="center"/>
        <w:rPr>
          <w:color w:val="auto"/>
        </w:rPr>
      </w:pPr>
      <w:r w:rsidRPr="00EC1DCE">
        <w:rPr>
          <w:b/>
          <w:bCs/>
          <w:color w:val="auto"/>
        </w:rPr>
        <w:t>§ 10</w:t>
      </w:r>
      <w:r w:rsidR="002306BF" w:rsidRPr="00EC1DCE">
        <w:rPr>
          <w:b/>
          <w:bCs/>
          <w:color w:val="auto"/>
        </w:rPr>
        <w:t>.</w:t>
      </w:r>
    </w:p>
    <w:p w14:paraId="2F8B2B49" w14:textId="77777777" w:rsidR="002306BF" w:rsidRPr="00EC1DCE" w:rsidRDefault="002306BF">
      <w:pPr>
        <w:pStyle w:val="Default"/>
        <w:jc w:val="both"/>
        <w:rPr>
          <w:color w:val="auto"/>
        </w:rPr>
      </w:pPr>
      <w:r w:rsidRPr="00EC1DCE">
        <w:rPr>
          <w:color w:val="auto"/>
        </w:rPr>
        <w:t xml:space="preserve">Umowa powierzenia zostaje zawarta na czas </w:t>
      </w:r>
      <w:r w:rsidR="00784C57" w:rsidRPr="00EC1DCE">
        <w:rPr>
          <w:color w:val="auto"/>
        </w:rPr>
        <w:t>obowiązywania umowy głównej.</w:t>
      </w:r>
    </w:p>
    <w:p w14:paraId="09084985" w14:textId="77777777" w:rsidR="002306BF" w:rsidRPr="00EC1DCE" w:rsidRDefault="003E7465">
      <w:pPr>
        <w:pStyle w:val="Default"/>
        <w:spacing w:before="120" w:after="120"/>
        <w:jc w:val="center"/>
        <w:rPr>
          <w:color w:val="auto"/>
        </w:rPr>
      </w:pPr>
      <w:r w:rsidRPr="00EC1DCE">
        <w:rPr>
          <w:b/>
          <w:bCs/>
          <w:color w:val="auto"/>
        </w:rPr>
        <w:t>§ 11</w:t>
      </w:r>
      <w:r w:rsidR="002306BF" w:rsidRPr="00EC1DCE">
        <w:rPr>
          <w:b/>
          <w:bCs/>
          <w:color w:val="auto"/>
        </w:rPr>
        <w:t>.</w:t>
      </w:r>
    </w:p>
    <w:p w14:paraId="1DF9170F" w14:textId="3D04712B" w:rsidR="002306BF" w:rsidRPr="00EC1DCE" w:rsidRDefault="002306BF" w:rsidP="00295D53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EC1DCE">
        <w:rPr>
          <w:color w:val="auto"/>
        </w:rPr>
        <w:t xml:space="preserve">Administrator ma prawo rozwiązać Umowę bez zachowania terminu wypowiedzenia, gdy Podmiot przetwarzający: </w:t>
      </w:r>
    </w:p>
    <w:p w14:paraId="77F66693" w14:textId="77777777" w:rsidR="002306BF" w:rsidRPr="00EC1DCE" w:rsidRDefault="003F55E1">
      <w:pPr>
        <w:pStyle w:val="Default"/>
        <w:numPr>
          <w:ilvl w:val="0"/>
          <w:numId w:val="5"/>
        </w:numPr>
        <w:spacing w:before="60" w:after="60"/>
        <w:jc w:val="both"/>
        <w:rPr>
          <w:color w:val="auto"/>
        </w:rPr>
      </w:pPr>
      <w:r w:rsidRPr="00EC1DCE">
        <w:rPr>
          <w:color w:val="auto"/>
        </w:rPr>
        <w:t>wykorzystał</w:t>
      </w:r>
      <w:r w:rsidR="002306BF" w:rsidRPr="00EC1DCE">
        <w:rPr>
          <w:color w:val="auto"/>
        </w:rPr>
        <w:t xml:space="preserve"> dane osobowe w sposób niezgodny z Umową, </w:t>
      </w:r>
    </w:p>
    <w:p w14:paraId="42CA0439" w14:textId="37CB1303" w:rsidR="002306BF" w:rsidRPr="00EC1DCE" w:rsidRDefault="002306BF">
      <w:pPr>
        <w:pStyle w:val="Default"/>
        <w:numPr>
          <w:ilvl w:val="0"/>
          <w:numId w:val="5"/>
        </w:numPr>
        <w:spacing w:before="60" w:after="60"/>
        <w:jc w:val="both"/>
        <w:rPr>
          <w:color w:val="auto"/>
        </w:rPr>
      </w:pPr>
      <w:r w:rsidRPr="00EC1DCE">
        <w:rPr>
          <w:color w:val="auto"/>
        </w:rPr>
        <w:t xml:space="preserve">powierzył przetwarzanie danych osobowych </w:t>
      </w:r>
      <w:proofErr w:type="gramStart"/>
      <w:r w:rsidR="004728DD" w:rsidRPr="00EC1DCE">
        <w:rPr>
          <w:color w:val="auto"/>
        </w:rPr>
        <w:t>podprzetwarzajacym</w:t>
      </w:r>
      <w:r w:rsidR="00B0778C" w:rsidRPr="00EC1DCE">
        <w:rPr>
          <w:color w:val="auto"/>
        </w:rPr>
        <w:t xml:space="preserve"> </w:t>
      </w:r>
      <w:r w:rsidRPr="00EC1DCE">
        <w:rPr>
          <w:color w:val="auto"/>
        </w:rPr>
        <w:t xml:space="preserve"> </w:t>
      </w:r>
      <w:r w:rsidR="0057635B" w:rsidRPr="00EC1DCE">
        <w:rPr>
          <w:color w:val="auto"/>
        </w:rPr>
        <w:t>z</w:t>
      </w:r>
      <w:proofErr w:type="gramEnd"/>
      <w:r w:rsidR="0057635B" w:rsidRPr="00EC1DCE">
        <w:rPr>
          <w:color w:val="auto"/>
        </w:rPr>
        <w:t xml:space="preserve"> naruszeniem § </w:t>
      </w:r>
      <w:r w:rsidR="002F5D78" w:rsidRPr="00EC1DCE">
        <w:rPr>
          <w:color w:val="auto"/>
        </w:rPr>
        <w:t>7</w:t>
      </w:r>
      <w:r w:rsidRPr="00EC1DCE">
        <w:rPr>
          <w:color w:val="auto"/>
        </w:rPr>
        <w:t xml:space="preserve">, </w:t>
      </w:r>
    </w:p>
    <w:p w14:paraId="5B10CB0F" w14:textId="33875E10" w:rsidR="002306BF" w:rsidRPr="00EC1DCE" w:rsidRDefault="002306BF">
      <w:pPr>
        <w:pStyle w:val="Default"/>
        <w:numPr>
          <w:ilvl w:val="0"/>
          <w:numId w:val="5"/>
        </w:numPr>
        <w:spacing w:before="60" w:after="60"/>
        <w:jc w:val="both"/>
        <w:rPr>
          <w:color w:val="auto"/>
        </w:rPr>
      </w:pPr>
      <w:r w:rsidRPr="00EC1DCE">
        <w:rPr>
          <w:color w:val="auto"/>
        </w:rPr>
        <w:t>nie zaprzestał niewłaściwego przetwarzania danych osobowych</w:t>
      </w:r>
      <w:r w:rsidR="00DA514D" w:rsidRPr="00EC1DCE">
        <w:rPr>
          <w:color w:val="auto"/>
        </w:rPr>
        <w:t xml:space="preserve"> w okresie zawieszenia ich przetwarzania</w:t>
      </w:r>
      <w:r w:rsidR="003E7465" w:rsidRPr="00EC1DCE">
        <w:rPr>
          <w:rStyle w:val="markedcontent"/>
          <w:color w:val="auto"/>
        </w:rPr>
        <w:t xml:space="preserve"> i narusza swoje obowiązki wynikające z niniejszej Umowy</w:t>
      </w:r>
      <w:r w:rsidRPr="00EC1DCE">
        <w:rPr>
          <w:color w:val="auto"/>
        </w:rPr>
        <w:t xml:space="preserve">, </w:t>
      </w:r>
      <w:r w:rsidR="004728DD" w:rsidRPr="00EC1DCE">
        <w:rPr>
          <w:color w:val="auto"/>
        </w:rPr>
        <w:t>pomimo pisemnego wez</w:t>
      </w:r>
      <w:r w:rsidR="003E7465" w:rsidRPr="00EC1DCE">
        <w:rPr>
          <w:color w:val="auto"/>
        </w:rPr>
        <w:t xml:space="preserve">wania do zaprzestania naruszeń i </w:t>
      </w:r>
      <w:r w:rsidR="003E7465" w:rsidRPr="00EC1DCE">
        <w:rPr>
          <w:rStyle w:val="markedcontent"/>
          <w:color w:val="auto"/>
        </w:rPr>
        <w:t xml:space="preserve">zapewnienia </w:t>
      </w:r>
      <w:r w:rsidR="00AA7A77">
        <w:rPr>
          <w:rStyle w:val="markedcontent"/>
          <w:color w:val="auto"/>
        </w:rPr>
        <w:t xml:space="preserve">zgodności </w:t>
      </w:r>
      <w:r w:rsidR="003E7465" w:rsidRPr="00EC1DCE">
        <w:rPr>
          <w:rStyle w:val="markedcontent"/>
          <w:color w:val="auto"/>
        </w:rPr>
        <w:t>z niniejszą Umową</w:t>
      </w:r>
      <w:r w:rsidR="00DA514D" w:rsidRPr="00EC1DCE">
        <w:rPr>
          <w:color w:val="auto"/>
        </w:rPr>
        <w:t>.</w:t>
      </w:r>
    </w:p>
    <w:p w14:paraId="2E4ADBD0" w14:textId="6BC9BE02" w:rsidR="00DA514D" w:rsidRPr="00EC1DCE" w:rsidRDefault="00DA514D">
      <w:pPr>
        <w:pStyle w:val="Default"/>
        <w:numPr>
          <w:ilvl w:val="0"/>
          <w:numId w:val="5"/>
        </w:numPr>
        <w:spacing w:before="60" w:after="60"/>
        <w:jc w:val="both"/>
        <w:rPr>
          <w:color w:val="auto"/>
        </w:rPr>
      </w:pPr>
      <w:r w:rsidRPr="00EC1DCE">
        <w:rPr>
          <w:rStyle w:val="markedcontent"/>
          <w:color w:val="auto"/>
        </w:rPr>
        <w:t xml:space="preserve">poważnie lub stale narusza niniejsze klauzule lub swoje obowiązki wynikające z </w:t>
      </w:r>
      <w:r w:rsidR="00D970C3" w:rsidRPr="00EC1DCE">
        <w:rPr>
          <w:rStyle w:val="markedcontent"/>
          <w:color w:val="auto"/>
        </w:rPr>
        <w:t>RODO</w:t>
      </w:r>
      <w:r w:rsidR="00295D53" w:rsidRPr="00EC1DCE">
        <w:rPr>
          <w:rStyle w:val="markedcontent"/>
          <w:color w:val="auto"/>
        </w:rPr>
        <w:t>.</w:t>
      </w:r>
    </w:p>
    <w:p w14:paraId="08DF7A7B" w14:textId="5C303FE7" w:rsidR="002306BF" w:rsidRPr="00EC1DCE" w:rsidRDefault="002306BF">
      <w:pPr>
        <w:pStyle w:val="Default"/>
        <w:numPr>
          <w:ilvl w:val="0"/>
          <w:numId w:val="5"/>
        </w:numPr>
        <w:spacing w:before="60" w:after="60"/>
        <w:jc w:val="both"/>
        <w:rPr>
          <w:color w:val="auto"/>
        </w:rPr>
      </w:pPr>
      <w:r w:rsidRPr="00EC1DCE">
        <w:rPr>
          <w:color w:val="auto"/>
        </w:rPr>
        <w:t>nie wprowadził środków zabezpieczających w celu zaradzenia naru</w:t>
      </w:r>
      <w:r w:rsidR="00C07A45" w:rsidRPr="00EC1DCE">
        <w:rPr>
          <w:color w:val="auto"/>
        </w:rPr>
        <w:t>szeniu ochrony danych osobowych</w:t>
      </w:r>
      <w:r w:rsidR="000234AB" w:rsidRPr="00EC1DCE">
        <w:rPr>
          <w:color w:val="auto"/>
        </w:rPr>
        <w:t>, w tym</w:t>
      </w:r>
      <w:r w:rsidRPr="00EC1DCE">
        <w:rPr>
          <w:color w:val="auto"/>
        </w:rPr>
        <w:t xml:space="preserve"> o których mowa w art. 33 ust. 3 </w:t>
      </w:r>
      <w:r w:rsidR="00306762" w:rsidRPr="00EC1DCE">
        <w:rPr>
          <w:color w:val="auto"/>
        </w:rPr>
        <w:t xml:space="preserve">lit. </w:t>
      </w:r>
      <w:r w:rsidRPr="00EC1DCE">
        <w:rPr>
          <w:color w:val="auto"/>
        </w:rPr>
        <w:t>d RODO.</w:t>
      </w:r>
    </w:p>
    <w:p w14:paraId="006A71D7" w14:textId="77777777" w:rsidR="00295D53" w:rsidRPr="00EC1DCE" w:rsidRDefault="002306BF" w:rsidP="00295D53">
      <w:pPr>
        <w:pStyle w:val="Default"/>
        <w:numPr>
          <w:ilvl w:val="0"/>
          <w:numId w:val="5"/>
        </w:numPr>
        <w:spacing w:before="60" w:after="60"/>
        <w:jc w:val="both"/>
        <w:rPr>
          <w:color w:val="auto"/>
        </w:rPr>
      </w:pPr>
      <w:r w:rsidRPr="00EC1DCE">
        <w:rPr>
          <w:color w:val="auto"/>
        </w:rPr>
        <w:t>zawiadomi o swojej niezdolności do dalszego wykonywania Umowy.</w:t>
      </w:r>
    </w:p>
    <w:p w14:paraId="0E9DFE94" w14:textId="651C6C18" w:rsidR="00295D53" w:rsidRPr="00EC1DCE" w:rsidRDefault="00295D53" w:rsidP="00295D53">
      <w:pPr>
        <w:pStyle w:val="Default"/>
        <w:numPr>
          <w:ilvl w:val="0"/>
          <w:numId w:val="5"/>
        </w:numPr>
        <w:spacing w:before="60" w:after="6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>nie stosuje się do wiążącej decyzji właściwego sądu lub właściwego(-ych) organu(-ów) nad</w:t>
      </w:r>
      <w:r w:rsidRPr="00EC1DCE">
        <w:rPr>
          <w:rStyle w:val="markedcontent"/>
          <w:color w:val="auto"/>
        </w:rPr>
        <w:softHyphen/>
        <w:t>zorczego(-ych) dotyczącej jego obowiązków wynikających z niniejsz</w:t>
      </w:r>
      <w:r w:rsidR="00FF266E">
        <w:rPr>
          <w:rStyle w:val="markedcontent"/>
          <w:color w:val="auto"/>
        </w:rPr>
        <w:t>ej</w:t>
      </w:r>
      <w:r w:rsidRPr="00EC1DCE">
        <w:rPr>
          <w:rStyle w:val="markedcontent"/>
          <w:color w:val="auto"/>
        </w:rPr>
        <w:t xml:space="preserve"> </w:t>
      </w:r>
      <w:r w:rsidR="00FF266E">
        <w:rPr>
          <w:rStyle w:val="markedcontent"/>
          <w:color w:val="auto"/>
        </w:rPr>
        <w:t>umowy</w:t>
      </w:r>
      <w:r w:rsidRPr="00EC1DCE">
        <w:rPr>
          <w:rStyle w:val="markedcontent"/>
          <w:color w:val="auto"/>
        </w:rPr>
        <w:t xml:space="preserve"> lub z </w:t>
      </w:r>
      <w:r w:rsidR="00D970C3" w:rsidRPr="00EC1DCE">
        <w:rPr>
          <w:rStyle w:val="markedcontent"/>
          <w:color w:val="auto"/>
        </w:rPr>
        <w:t>RODO</w:t>
      </w:r>
      <w:r w:rsidRPr="00EC1DCE">
        <w:rPr>
          <w:rStyle w:val="markedcontent"/>
          <w:color w:val="auto"/>
        </w:rPr>
        <w:t>.</w:t>
      </w:r>
    </w:p>
    <w:p w14:paraId="5E3C3374" w14:textId="7C174BF7" w:rsidR="00295D53" w:rsidRPr="00EC1DCE" w:rsidRDefault="00295D53" w:rsidP="00295D53">
      <w:pPr>
        <w:pStyle w:val="Default"/>
        <w:numPr>
          <w:ilvl w:val="0"/>
          <w:numId w:val="23"/>
        </w:numPr>
        <w:spacing w:before="60" w:after="60"/>
        <w:jc w:val="both"/>
        <w:rPr>
          <w:rStyle w:val="markedcontent"/>
          <w:color w:val="auto"/>
        </w:rPr>
      </w:pPr>
      <w:r w:rsidRPr="00EC1DCE">
        <w:rPr>
          <w:rStyle w:val="markedcontent"/>
          <w:color w:val="auto"/>
        </w:rPr>
        <w:t xml:space="preserve">Podmiot przetwarzający ma prawo rozwiązać </w:t>
      </w:r>
      <w:r w:rsidR="00306EB8">
        <w:rPr>
          <w:rStyle w:val="markedcontent"/>
          <w:color w:val="auto"/>
        </w:rPr>
        <w:t>U</w:t>
      </w:r>
      <w:r w:rsidRPr="00EC1DCE">
        <w:rPr>
          <w:rStyle w:val="markedcontent"/>
          <w:color w:val="auto"/>
        </w:rPr>
        <w:t>mowę w zakresie, w jakim dotyczy ona przetwarzania danych oso</w:t>
      </w:r>
      <w:r w:rsidRPr="00EC1DCE">
        <w:rPr>
          <w:rStyle w:val="markedcontent"/>
          <w:color w:val="auto"/>
        </w:rPr>
        <w:softHyphen/>
        <w:t>bowych zgodnie z niniejsz</w:t>
      </w:r>
      <w:r w:rsidR="00FF266E">
        <w:rPr>
          <w:rStyle w:val="markedcontent"/>
          <w:color w:val="auto"/>
        </w:rPr>
        <w:t>ą</w:t>
      </w:r>
      <w:r w:rsidRPr="00EC1DCE">
        <w:rPr>
          <w:rStyle w:val="markedcontent"/>
          <w:color w:val="auto"/>
        </w:rPr>
        <w:t xml:space="preserve"> </w:t>
      </w:r>
      <w:proofErr w:type="gramStart"/>
      <w:r w:rsidR="00FF266E">
        <w:rPr>
          <w:rStyle w:val="markedcontent"/>
          <w:color w:val="auto"/>
        </w:rPr>
        <w:t>umową</w:t>
      </w:r>
      <w:proofErr w:type="gramEnd"/>
      <w:r w:rsidRPr="00EC1DCE">
        <w:rPr>
          <w:rStyle w:val="markedcontent"/>
          <w:color w:val="auto"/>
        </w:rPr>
        <w:t xml:space="preserve"> jeżeli po zawiadomieniu </w:t>
      </w:r>
      <w:r w:rsidRPr="00EC1DCE">
        <w:rPr>
          <w:rStyle w:val="markedcontent"/>
          <w:color w:val="auto"/>
        </w:rPr>
        <w:lastRenderedPageBreak/>
        <w:t>Administratora o tym, że jego polecenie narusza obowiązujące wymogi prawne zgodnie z §</w:t>
      </w:r>
      <w:r w:rsidR="0085746E" w:rsidRPr="00EC1DCE">
        <w:rPr>
          <w:rStyle w:val="markedcontent"/>
          <w:color w:val="auto"/>
        </w:rPr>
        <w:t xml:space="preserve">3 ust. 4 </w:t>
      </w:r>
      <w:r w:rsidRPr="00EC1DCE">
        <w:rPr>
          <w:rStyle w:val="markedcontent"/>
          <w:color w:val="auto"/>
        </w:rPr>
        <w:t>Umowy</w:t>
      </w:r>
      <w:r w:rsidR="0085746E" w:rsidRPr="00EC1DCE">
        <w:rPr>
          <w:rStyle w:val="markedcontent"/>
          <w:color w:val="auto"/>
        </w:rPr>
        <w:t>, A</w:t>
      </w:r>
      <w:r w:rsidRPr="00EC1DCE">
        <w:rPr>
          <w:rStyle w:val="markedcontent"/>
          <w:color w:val="auto"/>
        </w:rPr>
        <w:t>dministrator nalega na wypełnienie polecenia.</w:t>
      </w:r>
    </w:p>
    <w:p w14:paraId="468EDD9E" w14:textId="77777777" w:rsidR="0085746E" w:rsidRPr="00EC1DCE" w:rsidRDefault="0085746E">
      <w:pPr>
        <w:pStyle w:val="Default"/>
        <w:ind w:left="384" w:hanging="456"/>
        <w:jc w:val="center"/>
        <w:rPr>
          <w:rStyle w:val="markedcontent"/>
          <w:color w:val="auto"/>
          <w:highlight w:val="yellow"/>
        </w:rPr>
      </w:pPr>
    </w:p>
    <w:p w14:paraId="71D8CAEA" w14:textId="77777777" w:rsidR="002306BF" w:rsidRPr="00EC1DCE" w:rsidRDefault="002306BF">
      <w:pPr>
        <w:pStyle w:val="Default"/>
        <w:ind w:left="384" w:hanging="456"/>
        <w:jc w:val="center"/>
        <w:rPr>
          <w:color w:val="auto"/>
        </w:rPr>
      </w:pPr>
      <w:r w:rsidRPr="00EC1DCE">
        <w:rPr>
          <w:b/>
          <w:bCs/>
          <w:color w:val="auto"/>
        </w:rPr>
        <w:t xml:space="preserve">§ </w:t>
      </w:r>
      <w:r w:rsidR="003E7465" w:rsidRPr="00EC1DCE">
        <w:rPr>
          <w:b/>
          <w:bCs/>
          <w:color w:val="auto"/>
        </w:rPr>
        <w:t>12</w:t>
      </w:r>
      <w:r w:rsidRPr="00EC1DCE">
        <w:rPr>
          <w:b/>
          <w:bCs/>
          <w:color w:val="auto"/>
        </w:rPr>
        <w:t>.</w:t>
      </w:r>
    </w:p>
    <w:p w14:paraId="24ED6F04" w14:textId="6C41B51E" w:rsidR="002306BF" w:rsidRPr="00EC1DCE" w:rsidRDefault="002306BF">
      <w:pPr>
        <w:pStyle w:val="Default"/>
        <w:numPr>
          <w:ilvl w:val="0"/>
          <w:numId w:val="3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>Podmiot przetwarzający, w przypadku wygaśnięcia Umowy niezwłocznie, ale nie później niż w terminie 5 dni kalendarzowych, zobowiązuje się zwrócić lub usunąć</w:t>
      </w:r>
      <w:r w:rsidR="000234AB" w:rsidRPr="00EC1DCE">
        <w:rPr>
          <w:color w:val="auto"/>
        </w:rPr>
        <w:t xml:space="preserve"> – zależnie od decyzji Administratora </w:t>
      </w:r>
      <w:r w:rsidR="00C84580">
        <w:rPr>
          <w:color w:val="auto"/>
        </w:rPr>
        <w:t>D</w:t>
      </w:r>
      <w:r w:rsidR="000234AB" w:rsidRPr="00EC1DCE">
        <w:rPr>
          <w:color w:val="auto"/>
        </w:rPr>
        <w:t>anych</w:t>
      </w:r>
      <w:r w:rsidR="00894E8F">
        <w:rPr>
          <w:color w:val="auto"/>
        </w:rPr>
        <w:t xml:space="preserve"> </w:t>
      </w:r>
      <w:r w:rsidR="00C84580">
        <w:rPr>
          <w:color w:val="auto"/>
        </w:rPr>
        <w:t>O</w:t>
      </w:r>
      <w:r w:rsidR="00894E8F">
        <w:rPr>
          <w:color w:val="auto"/>
        </w:rPr>
        <w:t>sobowych</w:t>
      </w:r>
      <w:r w:rsidR="000234AB" w:rsidRPr="00EC1DCE">
        <w:rPr>
          <w:color w:val="auto"/>
        </w:rPr>
        <w:t xml:space="preserve"> -</w:t>
      </w:r>
      <w:r w:rsidRPr="00EC1DCE">
        <w:rPr>
          <w:color w:val="auto"/>
        </w:rPr>
        <w:t xml:space="preserve"> wszelkie dane osobowe oraz wszelkie ich istniejące kopie, których przetwarzanie zostało mu powierzone, w tym również z nośników elektronicznych pozostających w jego dyspozycji i potwierdzić powyższe przekazanym Administratorowi </w:t>
      </w:r>
      <w:r w:rsidR="00E06393">
        <w:rPr>
          <w:color w:val="auto"/>
        </w:rPr>
        <w:t>D</w:t>
      </w:r>
      <w:r w:rsidRPr="00EC1DCE">
        <w:rPr>
          <w:color w:val="auto"/>
        </w:rPr>
        <w:t>anych</w:t>
      </w:r>
      <w:r w:rsidR="00894E8F">
        <w:rPr>
          <w:color w:val="auto"/>
        </w:rPr>
        <w:t xml:space="preserve"> </w:t>
      </w:r>
      <w:r w:rsidR="00E06393">
        <w:rPr>
          <w:color w:val="auto"/>
        </w:rPr>
        <w:t>O</w:t>
      </w:r>
      <w:r w:rsidR="00894E8F">
        <w:rPr>
          <w:color w:val="auto"/>
        </w:rPr>
        <w:t>sobowych</w:t>
      </w:r>
      <w:r w:rsidRPr="00EC1DCE">
        <w:rPr>
          <w:color w:val="auto"/>
        </w:rPr>
        <w:t xml:space="preserve"> protokołem, chyba że prawo </w:t>
      </w:r>
      <w:r w:rsidR="0085746E" w:rsidRPr="00EC1DCE">
        <w:rPr>
          <w:rStyle w:val="markedcontent"/>
          <w:color w:val="auto"/>
        </w:rPr>
        <w:t>Unii lub prawo państwa członkow</w:t>
      </w:r>
      <w:r w:rsidR="0085746E" w:rsidRPr="00EC1DCE">
        <w:rPr>
          <w:rStyle w:val="markedcontent"/>
          <w:color w:val="auto"/>
        </w:rPr>
        <w:softHyphen/>
        <w:t xml:space="preserve">skiego </w:t>
      </w:r>
      <w:r w:rsidRPr="00EC1DCE">
        <w:rPr>
          <w:color w:val="auto"/>
        </w:rPr>
        <w:t>nakazuje przechowywanie danych osobowych.</w:t>
      </w:r>
    </w:p>
    <w:p w14:paraId="43C8B79B" w14:textId="77777777" w:rsidR="002306BF" w:rsidRPr="00EC1DCE" w:rsidRDefault="002306BF">
      <w:pPr>
        <w:pStyle w:val="Default"/>
        <w:numPr>
          <w:ilvl w:val="0"/>
          <w:numId w:val="3"/>
        </w:numPr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Podmiot przetwarzający zobowiązany jest złożyć razem z protokołem, o którym mowa w ust. 1, </w:t>
      </w:r>
      <w:r w:rsidR="00825C33" w:rsidRPr="00EC1DCE">
        <w:rPr>
          <w:color w:val="auto"/>
        </w:rPr>
        <w:t xml:space="preserve">pisemne </w:t>
      </w:r>
      <w:r w:rsidRPr="00EC1DCE">
        <w:rPr>
          <w:color w:val="auto"/>
        </w:rPr>
        <w:t>oświadczenie, że powierzone dane osobowe, po zakończeniu umowy: trwale usunął i nie przetwarza powierzonych danych w rozumieniu art. 4 pkt 2 RODO.</w:t>
      </w:r>
    </w:p>
    <w:p w14:paraId="06389645" w14:textId="77777777" w:rsidR="002306BF" w:rsidRPr="00EC1DCE" w:rsidRDefault="003E7465">
      <w:pPr>
        <w:pStyle w:val="Default"/>
        <w:spacing w:before="120" w:after="120"/>
        <w:jc w:val="center"/>
        <w:rPr>
          <w:color w:val="auto"/>
        </w:rPr>
      </w:pPr>
      <w:r w:rsidRPr="00EC1DCE">
        <w:rPr>
          <w:b/>
          <w:bCs/>
          <w:color w:val="auto"/>
        </w:rPr>
        <w:t>§ 13</w:t>
      </w:r>
      <w:r w:rsidR="002306BF" w:rsidRPr="00EC1DCE">
        <w:rPr>
          <w:b/>
          <w:bCs/>
          <w:color w:val="auto"/>
        </w:rPr>
        <w:t>.</w:t>
      </w:r>
    </w:p>
    <w:p w14:paraId="43E98A31" w14:textId="77777777" w:rsidR="002306BF" w:rsidRPr="00EC1DCE" w:rsidRDefault="002306BF">
      <w:pPr>
        <w:pStyle w:val="Default"/>
        <w:rPr>
          <w:color w:val="auto"/>
        </w:rPr>
      </w:pPr>
      <w:r w:rsidRPr="00EC1DCE">
        <w:rPr>
          <w:color w:val="auto"/>
        </w:rPr>
        <w:t xml:space="preserve">Wszelkie zmiany Umowy wymagają formy pisemnej pod rygorem nieważności. </w:t>
      </w:r>
    </w:p>
    <w:p w14:paraId="71674B52" w14:textId="77777777" w:rsidR="002306BF" w:rsidRPr="00EC1DCE" w:rsidRDefault="003E7465">
      <w:pPr>
        <w:pStyle w:val="Default"/>
        <w:spacing w:before="120" w:after="120"/>
        <w:jc w:val="center"/>
        <w:rPr>
          <w:color w:val="auto"/>
        </w:rPr>
      </w:pPr>
      <w:r w:rsidRPr="00EC1DCE">
        <w:rPr>
          <w:b/>
          <w:bCs/>
          <w:color w:val="auto"/>
        </w:rPr>
        <w:t>§ 14</w:t>
      </w:r>
      <w:r w:rsidR="002306BF" w:rsidRPr="00EC1DCE">
        <w:rPr>
          <w:b/>
          <w:bCs/>
          <w:color w:val="auto"/>
        </w:rPr>
        <w:t>.</w:t>
      </w:r>
    </w:p>
    <w:p w14:paraId="22C17A9B" w14:textId="77777777" w:rsidR="002306BF" w:rsidRPr="00EC1DCE" w:rsidRDefault="002306BF">
      <w:pPr>
        <w:pStyle w:val="Default"/>
        <w:jc w:val="both"/>
        <w:rPr>
          <w:color w:val="auto"/>
        </w:rPr>
      </w:pPr>
      <w:r w:rsidRPr="00EC1DCE">
        <w:rPr>
          <w:color w:val="auto"/>
        </w:rPr>
        <w:t>W sprawach nieuregulowanych w Umowie mają zastosowanie przepisy Ustawy o ochronie danych osobowych, RODO i Kodeksu Cywilnego oraz innych obowiązujących przepisów prawa, a także postanowienia umowy, o której mowa w § 1 ust. 1.</w:t>
      </w:r>
    </w:p>
    <w:p w14:paraId="738962D9" w14:textId="77777777" w:rsidR="002306BF" w:rsidRPr="00EC1DCE" w:rsidRDefault="003E7465">
      <w:pPr>
        <w:pStyle w:val="Default"/>
        <w:spacing w:before="120" w:after="120"/>
        <w:jc w:val="center"/>
        <w:rPr>
          <w:color w:val="auto"/>
        </w:rPr>
      </w:pPr>
      <w:r w:rsidRPr="00EC1DCE">
        <w:rPr>
          <w:b/>
          <w:bCs/>
          <w:color w:val="auto"/>
        </w:rPr>
        <w:t>§ 15</w:t>
      </w:r>
      <w:r w:rsidR="002306BF" w:rsidRPr="00EC1DCE">
        <w:rPr>
          <w:b/>
          <w:bCs/>
          <w:color w:val="auto"/>
        </w:rPr>
        <w:t>.</w:t>
      </w:r>
    </w:p>
    <w:p w14:paraId="78A2172A" w14:textId="117D5CCB" w:rsidR="002306BF" w:rsidRPr="00EC1DCE" w:rsidRDefault="002306BF">
      <w:pPr>
        <w:pStyle w:val="Default"/>
        <w:jc w:val="both"/>
        <w:rPr>
          <w:color w:val="auto"/>
        </w:rPr>
      </w:pPr>
      <w:r w:rsidRPr="00EC1DCE">
        <w:rPr>
          <w:color w:val="auto"/>
        </w:rPr>
        <w:t>Spory wynikłe z tytułu Umowy będzie rozstrzygał Sąd właściwy dla miejsca siedziby Administrator</w:t>
      </w:r>
      <w:r w:rsidR="00BD4985" w:rsidRPr="00EC1DCE">
        <w:rPr>
          <w:color w:val="auto"/>
        </w:rPr>
        <w:t>a</w:t>
      </w:r>
      <w:r w:rsidRPr="00EC1DCE">
        <w:rPr>
          <w:color w:val="auto"/>
        </w:rPr>
        <w:t xml:space="preserve"> </w:t>
      </w:r>
      <w:r w:rsidR="009A702D">
        <w:rPr>
          <w:color w:val="auto"/>
        </w:rPr>
        <w:t>D</w:t>
      </w:r>
      <w:r w:rsidRPr="00EC1DCE">
        <w:rPr>
          <w:color w:val="auto"/>
        </w:rPr>
        <w:t>anych</w:t>
      </w:r>
      <w:r w:rsidR="007702D9">
        <w:rPr>
          <w:color w:val="auto"/>
        </w:rPr>
        <w:t xml:space="preserve"> </w:t>
      </w:r>
      <w:r w:rsidR="009A702D">
        <w:rPr>
          <w:color w:val="auto"/>
        </w:rPr>
        <w:t>O</w:t>
      </w:r>
      <w:r w:rsidR="007702D9">
        <w:rPr>
          <w:color w:val="auto"/>
        </w:rPr>
        <w:t>sobowych</w:t>
      </w:r>
      <w:r w:rsidRPr="00EC1DCE">
        <w:rPr>
          <w:color w:val="auto"/>
        </w:rPr>
        <w:t xml:space="preserve">. </w:t>
      </w:r>
    </w:p>
    <w:p w14:paraId="7D5F9BAB" w14:textId="77777777" w:rsidR="002306BF" w:rsidRPr="00EC1DCE" w:rsidRDefault="003E7465">
      <w:pPr>
        <w:pStyle w:val="Default"/>
        <w:spacing w:before="120" w:after="120"/>
        <w:jc w:val="center"/>
        <w:rPr>
          <w:color w:val="auto"/>
        </w:rPr>
      </w:pPr>
      <w:r w:rsidRPr="00EC1DCE">
        <w:rPr>
          <w:b/>
          <w:bCs/>
          <w:color w:val="auto"/>
        </w:rPr>
        <w:t>§ 16</w:t>
      </w:r>
      <w:r w:rsidR="002306BF" w:rsidRPr="00EC1DCE">
        <w:rPr>
          <w:b/>
          <w:bCs/>
          <w:color w:val="auto"/>
        </w:rPr>
        <w:t>.</w:t>
      </w:r>
    </w:p>
    <w:p w14:paraId="57E3E13C" w14:textId="77777777" w:rsidR="002306BF" w:rsidRPr="00EC1DCE" w:rsidRDefault="002306BF">
      <w:pPr>
        <w:pStyle w:val="Default"/>
        <w:spacing w:before="120" w:after="120"/>
        <w:jc w:val="both"/>
        <w:rPr>
          <w:color w:val="auto"/>
        </w:rPr>
      </w:pPr>
      <w:r w:rsidRPr="00EC1DCE">
        <w:rPr>
          <w:color w:val="auto"/>
        </w:rPr>
        <w:t xml:space="preserve">Umowę sporządzono w dwóch jednobrzmiących egzemplarzach, po jednym dla każdej ze Stron. </w:t>
      </w:r>
    </w:p>
    <w:p w14:paraId="5C44AD36" w14:textId="77777777" w:rsidR="002306BF" w:rsidRPr="00EC1DCE" w:rsidRDefault="002306BF">
      <w:pPr>
        <w:pStyle w:val="Default"/>
        <w:spacing w:before="120" w:after="120"/>
        <w:jc w:val="both"/>
        <w:rPr>
          <w:color w:val="auto"/>
        </w:rPr>
      </w:pPr>
    </w:p>
    <w:p w14:paraId="51B5D878" w14:textId="77777777" w:rsidR="002306BF" w:rsidRPr="00EC1DCE" w:rsidRDefault="002306BF">
      <w:pPr>
        <w:pStyle w:val="Default"/>
        <w:spacing w:before="120" w:after="120"/>
        <w:jc w:val="both"/>
        <w:rPr>
          <w:color w:val="auto"/>
        </w:rPr>
      </w:pPr>
    </w:p>
    <w:p w14:paraId="17C33D4B" w14:textId="793AF766" w:rsidR="002306BF" w:rsidRPr="00EC1DCE" w:rsidRDefault="002306BF">
      <w:pPr>
        <w:pStyle w:val="Default"/>
        <w:rPr>
          <w:color w:val="auto"/>
        </w:rPr>
      </w:pPr>
      <w:r w:rsidRPr="00EC1DCE">
        <w:rPr>
          <w:color w:val="auto"/>
        </w:rPr>
        <w:t xml:space="preserve">......................................... </w:t>
      </w:r>
      <w:r w:rsidRPr="00EC1DCE">
        <w:rPr>
          <w:color w:val="auto"/>
        </w:rPr>
        <w:tab/>
      </w:r>
      <w:r w:rsidRPr="00EC1DCE">
        <w:rPr>
          <w:color w:val="auto"/>
        </w:rPr>
        <w:tab/>
      </w:r>
      <w:r w:rsidRPr="00EC1DCE">
        <w:rPr>
          <w:color w:val="auto"/>
        </w:rPr>
        <w:tab/>
      </w:r>
      <w:r w:rsidRPr="00EC1DCE">
        <w:rPr>
          <w:color w:val="auto"/>
        </w:rPr>
        <w:tab/>
      </w:r>
      <w:r w:rsidRPr="00EC1DCE">
        <w:rPr>
          <w:color w:val="auto"/>
        </w:rPr>
        <w:tab/>
      </w:r>
      <w:r w:rsidRPr="00EC1DCE">
        <w:rPr>
          <w:color w:val="auto"/>
        </w:rPr>
        <w:tab/>
        <w:t xml:space="preserve">......................................... (Administrator </w:t>
      </w:r>
      <w:r w:rsidR="000306CC">
        <w:rPr>
          <w:color w:val="auto"/>
        </w:rPr>
        <w:t>D</w:t>
      </w:r>
      <w:r w:rsidRPr="00EC1DCE">
        <w:rPr>
          <w:color w:val="auto"/>
        </w:rPr>
        <w:t>anych)</w:t>
      </w:r>
      <w:r w:rsidRPr="00EC1DCE">
        <w:rPr>
          <w:color w:val="auto"/>
        </w:rPr>
        <w:tab/>
      </w:r>
      <w:r w:rsidRPr="00EC1DCE">
        <w:rPr>
          <w:color w:val="auto"/>
        </w:rPr>
        <w:tab/>
      </w:r>
      <w:r w:rsidRPr="00EC1DCE">
        <w:rPr>
          <w:color w:val="auto"/>
        </w:rPr>
        <w:tab/>
      </w:r>
      <w:r w:rsidRPr="00EC1DCE">
        <w:rPr>
          <w:color w:val="auto"/>
        </w:rPr>
        <w:tab/>
      </w:r>
      <w:r w:rsidRPr="00EC1DCE">
        <w:rPr>
          <w:color w:val="auto"/>
        </w:rPr>
        <w:tab/>
      </w:r>
      <w:r w:rsidR="00BE255F" w:rsidRPr="00EC1DCE">
        <w:rPr>
          <w:color w:val="auto"/>
        </w:rPr>
        <w:t xml:space="preserve">          </w:t>
      </w:r>
      <w:proofErr w:type="gramStart"/>
      <w:r w:rsidR="00BE255F" w:rsidRPr="00EC1DCE">
        <w:rPr>
          <w:color w:val="auto"/>
        </w:rPr>
        <w:t xml:space="preserve">   </w:t>
      </w:r>
      <w:r w:rsidRPr="00EC1DCE">
        <w:rPr>
          <w:color w:val="auto"/>
        </w:rPr>
        <w:t xml:space="preserve">(Podmiot </w:t>
      </w:r>
      <w:r w:rsidR="0070438C" w:rsidRPr="00EC1DCE">
        <w:rPr>
          <w:color w:val="auto"/>
        </w:rPr>
        <w:t xml:space="preserve"> prze</w:t>
      </w:r>
      <w:r w:rsidRPr="00EC1DCE">
        <w:rPr>
          <w:color w:val="auto"/>
        </w:rPr>
        <w:t>twarzający</w:t>
      </w:r>
      <w:proofErr w:type="gramEnd"/>
      <w:r w:rsidRPr="00EC1DCE">
        <w:rPr>
          <w:color w:val="auto"/>
        </w:rPr>
        <w:t>)</w:t>
      </w:r>
    </w:p>
    <w:p w14:paraId="38132DCE" w14:textId="562BEF35" w:rsidR="002306BF" w:rsidRPr="00EC1DCE" w:rsidRDefault="00064AED">
      <w:pPr>
        <w:pStyle w:val="Default"/>
        <w:rPr>
          <w:color w:val="auto"/>
        </w:rPr>
      </w:pPr>
      <w:r>
        <w:rPr>
          <w:color w:val="auto"/>
        </w:rPr>
        <w:t xml:space="preserve">           </w:t>
      </w:r>
      <w:r w:rsidR="000306CC">
        <w:rPr>
          <w:color w:val="auto"/>
        </w:rPr>
        <w:t>O</w:t>
      </w:r>
      <w:r>
        <w:rPr>
          <w:color w:val="auto"/>
        </w:rPr>
        <w:t>sobowych</w:t>
      </w:r>
    </w:p>
    <w:p w14:paraId="52D0FD38" w14:textId="77777777" w:rsidR="002306BF" w:rsidRPr="00AD38C2" w:rsidRDefault="002306BF">
      <w:pPr>
        <w:tabs>
          <w:tab w:val="left" w:pos="9498"/>
        </w:tabs>
        <w:jc w:val="right"/>
      </w:pPr>
    </w:p>
    <w:p w14:paraId="368F2ED4" w14:textId="77777777" w:rsidR="002306BF" w:rsidRPr="00AD38C2" w:rsidRDefault="002306BF">
      <w:pPr>
        <w:tabs>
          <w:tab w:val="left" w:pos="9498"/>
        </w:tabs>
        <w:jc w:val="right"/>
      </w:pPr>
    </w:p>
    <w:p w14:paraId="2E043A8E" w14:textId="77777777" w:rsidR="002306BF" w:rsidRPr="00AD38C2" w:rsidRDefault="002306BF">
      <w:pPr>
        <w:tabs>
          <w:tab w:val="left" w:pos="9498"/>
        </w:tabs>
        <w:jc w:val="right"/>
      </w:pPr>
    </w:p>
    <w:p w14:paraId="7347349F" w14:textId="77777777" w:rsidR="002306BF" w:rsidRPr="00AD38C2" w:rsidRDefault="002306BF">
      <w:pPr>
        <w:tabs>
          <w:tab w:val="left" w:pos="9498"/>
        </w:tabs>
        <w:jc w:val="right"/>
      </w:pPr>
    </w:p>
    <w:p w14:paraId="0DBAAC34" w14:textId="77777777" w:rsidR="002306BF" w:rsidRPr="0070438C" w:rsidRDefault="002306BF">
      <w:pPr>
        <w:tabs>
          <w:tab w:val="left" w:pos="9498"/>
        </w:tabs>
        <w:jc w:val="right"/>
      </w:pPr>
    </w:p>
    <w:p w14:paraId="4D6D04DB" w14:textId="77777777" w:rsidR="002306BF" w:rsidRPr="0070438C" w:rsidRDefault="002306BF">
      <w:pPr>
        <w:tabs>
          <w:tab w:val="left" w:pos="9498"/>
        </w:tabs>
        <w:jc w:val="right"/>
      </w:pPr>
    </w:p>
    <w:p w14:paraId="7B1B39E3" w14:textId="77777777" w:rsidR="006E474F" w:rsidRDefault="006E474F" w:rsidP="003B6B5E">
      <w:pPr>
        <w:pStyle w:val="oj-doc-ti"/>
        <w:spacing w:before="280" w:after="280"/>
        <w:jc w:val="both"/>
      </w:pPr>
    </w:p>
    <w:p w14:paraId="5CE13225" w14:textId="77777777" w:rsidR="00727D27" w:rsidRDefault="00727D27" w:rsidP="003B6B5E">
      <w:pPr>
        <w:pStyle w:val="oj-doc-ti"/>
        <w:spacing w:before="280" w:after="280"/>
        <w:jc w:val="both"/>
      </w:pPr>
    </w:p>
    <w:p w14:paraId="04A52971" w14:textId="77777777" w:rsidR="005463AF" w:rsidRDefault="005463AF" w:rsidP="003B6B5E">
      <w:pPr>
        <w:pStyle w:val="oj-doc-ti"/>
        <w:spacing w:before="280" w:after="280"/>
        <w:jc w:val="both"/>
      </w:pPr>
    </w:p>
    <w:p w14:paraId="4F33953D" w14:textId="77777777" w:rsidR="005463AF" w:rsidRDefault="005463AF" w:rsidP="003B6B5E">
      <w:pPr>
        <w:pStyle w:val="oj-doc-ti"/>
        <w:spacing w:before="280" w:after="280"/>
        <w:jc w:val="both"/>
      </w:pPr>
    </w:p>
    <w:p w14:paraId="08F1200D" w14:textId="77777777" w:rsidR="005463AF" w:rsidRDefault="005463AF" w:rsidP="003B6B5E">
      <w:pPr>
        <w:pStyle w:val="oj-doc-ti"/>
        <w:spacing w:before="280" w:after="280"/>
        <w:jc w:val="both"/>
      </w:pPr>
    </w:p>
    <w:p w14:paraId="53C2F9CD" w14:textId="1FF38926" w:rsidR="003B6B5E" w:rsidRDefault="003B6B5E" w:rsidP="003B6B5E">
      <w:pPr>
        <w:pStyle w:val="oj-doc-ti"/>
        <w:spacing w:before="280" w:after="280"/>
        <w:jc w:val="both"/>
      </w:pPr>
      <w:r>
        <w:t xml:space="preserve">ZAŁĄCZNIK I </w:t>
      </w:r>
    </w:p>
    <w:p w14:paraId="79F60955" w14:textId="77777777" w:rsidR="003B6B5E" w:rsidRDefault="003B6B5E" w:rsidP="003B6B5E">
      <w:pPr>
        <w:pStyle w:val="oj-doc-ti"/>
        <w:numPr>
          <w:ilvl w:val="0"/>
          <w:numId w:val="28"/>
        </w:numPr>
        <w:spacing w:before="280" w:after="280"/>
        <w:jc w:val="both"/>
      </w:pPr>
      <w:r>
        <w:rPr>
          <w:b/>
        </w:rPr>
        <w:t xml:space="preserve">Opis przetwarzania </w:t>
      </w:r>
    </w:p>
    <w:p w14:paraId="6ED0F63D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>Kategorie osób, których dane osobowe są przetwarzane:</w:t>
      </w:r>
    </w:p>
    <w:p w14:paraId="618385CF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</w:rPr>
        <w:t xml:space="preserve">pracownicy Administratora, klienci Administratora, kontrahenci Administratora, osoby kontaktowe Administratora, osoby kontaktowe kontrahenta </w:t>
      </w:r>
    </w:p>
    <w:p w14:paraId="0DB13596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t>(niepotrzebne skreślić/usunąć, brakujące dopisać)</w:t>
      </w:r>
    </w:p>
    <w:p w14:paraId="626177BC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>Kategorie przetwarzanych danych osobowych</w:t>
      </w:r>
      <w:r>
        <w:t xml:space="preserve"> </w:t>
      </w:r>
    </w:p>
    <w:p w14:paraId="503B42A2" w14:textId="77777777" w:rsidR="003B6B5E" w:rsidRDefault="003B6B5E" w:rsidP="003B6B5E">
      <w:pPr>
        <w:pStyle w:val="oj-doc-ti"/>
        <w:spacing w:before="166" w:after="166"/>
        <w:jc w:val="both"/>
      </w:pPr>
      <w:r>
        <w:t xml:space="preserve">imię i nazwisko, numer identyfikacyjny: numer dowodu osobistego, numer prawa jazdy, dane kontaktowe (adres zamieszkania, adres e-mail, numer telefonu,,   adres  ePUAP) miejsce pracy, data urodzenia, miejsce urodzenia,  i inne dane szczególnych kategorii, które mogą zostać przekazane przez klienta Administratorowi w treści składanych dokumentów lub wpisane w metrykach rejestrowanych w systemie dokumentów (np. PESEL, informacje o dokumentach identyfikujących, informacje finansowe oraz ubezpieczeniowe, informacje o niepełnosprawnościach, kwalifikacjach, szkoleniach, badaniach lekarskich, świadczeniach socjalnych, itd.),  </w:t>
      </w:r>
    </w:p>
    <w:p w14:paraId="0C782ACE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t>(niepotrzebne skreślić/usunąć, brakujące dopisać)</w:t>
      </w:r>
    </w:p>
    <w:p w14:paraId="790ECE2A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  <w:rPr>
          <w:rStyle w:val="oj-italic"/>
          <w:i/>
        </w:rPr>
      </w:pPr>
      <w:r>
        <w:rPr>
          <w:rStyle w:val="oj-italic"/>
        </w:rPr>
        <w:t>dane szczególne (wrażliwe)………………………</w:t>
      </w:r>
      <w:proofErr w:type="gramStart"/>
      <w:r>
        <w:rPr>
          <w:rStyle w:val="oj-italic"/>
        </w:rPr>
        <w:t>…….</w:t>
      </w:r>
      <w:proofErr w:type="gramEnd"/>
      <w:r>
        <w:rPr>
          <w:rStyle w:val="oj-italic"/>
        </w:rPr>
        <w:t xml:space="preserve">. </w:t>
      </w:r>
      <w:r w:rsidRPr="004F212A">
        <w:rPr>
          <w:rStyle w:val="oj-italic"/>
          <w:i/>
        </w:rPr>
        <w:t>(należy wymienić)</w:t>
      </w:r>
    </w:p>
    <w:p w14:paraId="48081D57" w14:textId="77777777" w:rsidR="003B6B5E" w:rsidRPr="004F212A" w:rsidRDefault="003B6B5E" w:rsidP="003B6B5E">
      <w:pPr>
        <w:pStyle w:val="oj-doc-ti"/>
        <w:spacing w:before="280" w:after="280"/>
        <w:ind w:left="720"/>
        <w:jc w:val="both"/>
        <w:rPr>
          <w:rStyle w:val="oj-italic"/>
          <w:i/>
        </w:rPr>
      </w:pPr>
    </w:p>
    <w:p w14:paraId="7A5A64A6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  <w:rPr>
          <w:rStyle w:val="oj-italic"/>
        </w:rPr>
      </w:pPr>
      <w:r>
        <w:rPr>
          <w:rStyle w:val="oj-italic"/>
        </w:rPr>
        <w:t>stosowane ograniczenia lub zabezpieczenia, które w pełni uwzględniają charakter danych i związane z nimi zagrożenia:</w:t>
      </w:r>
    </w:p>
    <w:p w14:paraId="78D43088" w14:textId="77777777" w:rsidR="003B6B5E" w:rsidRDefault="003B6B5E" w:rsidP="003B6B5E">
      <w:pPr>
        <w:pStyle w:val="oj-doc-ti"/>
        <w:spacing w:before="166" w:after="166"/>
        <w:jc w:val="both"/>
        <w:rPr>
          <w:rStyle w:val="oj-italic"/>
        </w:rPr>
      </w:pPr>
      <w:r>
        <w:rPr>
          <w:rStyle w:val="oj-italic"/>
        </w:rPr>
        <w:t xml:space="preserve">- ścisłe ograniczenie celu, </w:t>
      </w:r>
    </w:p>
    <w:p w14:paraId="7F56D7E6" w14:textId="77777777" w:rsidR="003B6B5E" w:rsidRDefault="003B6B5E" w:rsidP="003B6B5E">
      <w:pPr>
        <w:pStyle w:val="oj-doc-ti"/>
        <w:spacing w:before="166" w:after="166"/>
        <w:jc w:val="both"/>
        <w:rPr>
          <w:rStyle w:val="oj-italic"/>
        </w:rPr>
      </w:pPr>
      <w:r>
        <w:rPr>
          <w:rStyle w:val="oj-italic"/>
        </w:rPr>
        <w:t xml:space="preserve">- ograniczenia dostępu (w tym dostęp wyłącznie dla personelu, który odbył specjalistyczne szkolenie), </w:t>
      </w:r>
    </w:p>
    <w:p w14:paraId="41A5948E" w14:textId="77777777" w:rsidR="003B6B5E" w:rsidRDefault="003B6B5E" w:rsidP="003B6B5E">
      <w:pPr>
        <w:pStyle w:val="oj-doc-ti"/>
        <w:spacing w:before="166" w:after="166"/>
        <w:jc w:val="both"/>
        <w:rPr>
          <w:rStyle w:val="oj-italic"/>
        </w:rPr>
      </w:pPr>
      <w:r>
        <w:rPr>
          <w:rStyle w:val="oj-italic"/>
        </w:rPr>
        <w:t xml:space="preserve">- prowadzenie rejestru dostępu do danych, </w:t>
      </w:r>
    </w:p>
    <w:p w14:paraId="0840EB20" w14:textId="77777777" w:rsidR="003B6B5E" w:rsidRDefault="003B6B5E" w:rsidP="003B6B5E">
      <w:pPr>
        <w:pStyle w:val="oj-doc-ti"/>
        <w:spacing w:before="166" w:after="166"/>
        <w:jc w:val="both"/>
        <w:rPr>
          <w:rStyle w:val="oj-italic"/>
        </w:rPr>
      </w:pPr>
      <w:r>
        <w:rPr>
          <w:rStyle w:val="oj-italic"/>
        </w:rPr>
        <w:t>- ograniczenia dotyczące dalszego przekazywania danych,</w:t>
      </w:r>
    </w:p>
    <w:p w14:paraId="3D88CE71" w14:textId="77777777" w:rsidR="003B6B5E" w:rsidRPr="004F212A" w:rsidRDefault="003B6B5E" w:rsidP="003B6B5E">
      <w:pPr>
        <w:pStyle w:val="oj-doc-ti"/>
        <w:spacing w:before="166" w:after="166"/>
        <w:jc w:val="both"/>
        <w:rPr>
          <w:i/>
        </w:rPr>
      </w:pPr>
      <w:r>
        <w:rPr>
          <w:rStyle w:val="oj-italic"/>
        </w:rPr>
        <w:t xml:space="preserve">- </w:t>
      </w:r>
      <w:r w:rsidRPr="004F212A">
        <w:rPr>
          <w:rStyle w:val="oj-italic"/>
          <w:i/>
        </w:rPr>
        <w:t>……………………………………………………</w:t>
      </w:r>
      <w:proofErr w:type="gramStart"/>
      <w:r w:rsidRPr="004F212A">
        <w:rPr>
          <w:rStyle w:val="oj-italic"/>
          <w:i/>
        </w:rPr>
        <w:t>…….</w:t>
      </w:r>
      <w:proofErr w:type="gramEnd"/>
      <w:r w:rsidRPr="004F212A">
        <w:rPr>
          <w:rStyle w:val="oj-italic"/>
          <w:i/>
        </w:rPr>
        <w:t>.</w:t>
      </w:r>
      <w:r w:rsidRPr="004F212A">
        <w:rPr>
          <w:rStyle w:val="oj-italic"/>
          <w:i/>
          <w:iCs/>
        </w:rPr>
        <w:t>(należy wymienić</w:t>
      </w:r>
      <w:r w:rsidRPr="004F212A">
        <w:rPr>
          <w:rStyle w:val="oj-italic"/>
          <w:i/>
        </w:rPr>
        <w:t xml:space="preserve"> dodatkowe środki bezpieczeństwa)  </w:t>
      </w:r>
    </w:p>
    <w:p w14:paraId="44649825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>Charakter przetwarzania</w:t>
      </w:r>
    </w:p>
    <w:p w14:paraId="622DAE23" w14:textId="77777777" w:rsidR="003B6B5E" w:rsidRDefault="003B6B5E" w:rsidP="003B6B5E">
      <w:pPr>
        <w:pStyle w:val="oj-doc-ti"/>
        <w:spacing w:before="166" w:after="166"/>
        <w:jc w:val="both"/>
      </w:pPr>
      <w:bookmarkStart w:id="1" w:name="page27R_mcid1511"/>
      <w:bookmarkEnd w:id="1"/>
      <w:r>
        <w:t xml:space="preserve">charakter </w:t>
      </w:r>
      <w:proofErr w:type="gramStart"/>
      <w:r>
        <w:t>ciągły,  forma</w:t>
      </w:r>
      <w:proofErr w:type="gramEnd"/>
      <w:r>
        <w:t xml:space="preserve"> </w:t>
      </w:r>
      <w:proofErr w:type="gramStart"/>
      <w:r>
        <w:t>papierowa,  system</w:t>
      </w:r>
      <w:proofErr w:type="gramEnd"/>
      <w:r>
        <w:t xml:space="preserve"> informatyczny</w:t>
      </w:r>
      <w:r>
        <w:rPr>
          <w:rFonts w:ascii="sans-serif" w:hAnsi="sans-serif"/>
        </w:rPr>
        <w:t xml:space="preserve"> </w:t>
      </w:r>
      <w:r>
        <w:t xml:space="preserve"> </w:t>
      </w:r>
      <w:r>
        <w:rPr>
          <w:rStyle w:val="oj-italic"/>
          <w:i/>
          <w:iCs/>
        </w:rPr>
        <w:t xml:space="preserve"> </w:t>
      </w:r>
    </w:p>
    <w:p w14:paraId="0D7E67BC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lastRenderedPageBreak/>
        <w:t>(niepotrzebne skreślić/usunąć, brakujące dopisać)</w:t>
      </w:r>
    </w:p>
    <w:p w14:paraId="455E43CE" w14:textId="57205D41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 xml:space="preserve">Cel(e), w którym(-ych) dane osobowe są przetwarzane w imieniu </w:t>
      </w:r>
      <w:r w:rsidR="00E34733">
        <w:rPr>
          <w:rStyle w:val="oj-italic"/>
        </w:rPr>
        <w:t>A</w:t>
      </w:r>
      <w:r>
        <w:rPr>
          <w:rStyle w:val="oj-italic"/>
        </w:rPr>
        <w:t>dministratora</w:t>
      </w:r>
    </w:p>
    <w:p w14:paraId="4C5C0BA1" w14:textId="77777777" w:rsidR="003B6B5E" w:rsidRDefault="003B6B5E" w:rsidP="003B6B5E">
      <w:pPr>
        <w:pStyle w:val="oj-doc-ti"/>
        <w:spacing w:before="166" w:after="166"/>
        <w:jc w:val="both"/>
      </w:pPr>
      <w:r>
        <w:t>realizacji Umowy głównej, realizacji podpisanej z Panią/Panem umowy, Związane z dochodzeniem ewentualnych roszczeń, odszkodowań, udzieleniem odpowiedzi na pisma, wnioski, skargi, udzielenie odpowiedzi w toczących się postępowaniach</w:t>
      </w:r>
    </w:p>
    <w:p w14:paraId="0236F882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t>(niepotrzebne skreślić/usunąć, brakujące dopisać)</w:t>
      </w:r>
    </w:p>
    <w:p w14:paraId="11E83E9D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>Czas trwania przetwarzania:</w:t>
      </w:r>
    </w:p>
    <w:p w14:paraId="15B6C709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</w:rPr>
        <w:t xml:space="preserve">czas trwania umowy, </w:t>
      </w:r>
    </w:p>
    <w:p w14:paraId="1FFE5F04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t>(niepotrzebne skreślić/usunąć, brakujące dopisać)</w:t>
      </w:r>
    </w:p>
    <w:p w14:paraId="7C8FDF83" w14:textId="77777777" w:rsidR="003B6B5E" w:rsidRDefault="003B6B5E" w:rsidP="003B6B5E">
      <w:pPr>
        <w:pStyle w:val="oj-doc-ti"/>
        <w:spacing w:before="280" w:after="280"/>
        <w:jc w:val="both"/>
      </w:pPr>
    </w:p>
    <w:p w14:paraId="367E943C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t xml:space="preserve">Czynności przetwarzania: </w:t>
      </w:r>
    </w:p>
    <w:p w14:paraId="31098E26" w14:textId="77777777" w:rsidR="003B6B5E" w:rsidRDefault="003B6B5E" w:rsidP="003B6B5E">
      <w:pPr>
        <w:pStyle w:val="oj-doc-ti"/>
        <w:spacing w:before="166" w:after="166"/>
        <w:jc w:val="both"/>
      </w:pPr>
      <w:r>
        <w:t xml:space="preserve">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  </w:t>
      </w:r>
    </w:p>
    <w:p w14:paraId="6E711BBB" w14:textId="7CC7D577" w:rsidR="00D53ACB" w:rsidRDefault="003B6B5E" w:rsidP="003B6B5E">
      <w:pPr>
        <w:pStyle w:val="oj-doc-ti"/>
        <w:spacing w:before="166" w:after="166"/>
        <w:jc w:val="both"/>
      </w:pPr>
      <w:r>
        <w:t>(</w:t>
      </w:r>
      <w:r>
        <w:rPr>
          <w:rStyle w:val="oj-italic"/>
          <w:i/>
          <w:iCs/>
        </w:rPr>
        <w:t>niepotrzebne skreślić, brakujące dopisać)</w:t>
      </w:r>
    </w:p>
    <w:p w14:paraId="30888199" w14:textId="77777777" w:rsidR="003B6B5E" w:rsidRDefault="003B6B5E" w:rsidP="004B2EF1">
      <w:pPr>
        <w:pStyle w:val="oj-doc-ti"/>
        <w:spacing w:before="166" w:after="166"/>
        <w:jc w:val="both"/>
      </w:pPr>
    </w:p>
    <w:p w14:paraId="7FE0A026" w14:textId="77777777" w:rsidR="003B6B5E" w:rsidRDefault="003B6B5E" w:rsidP="003B6B5E">
      <w:pPr>
        <w:pStyle w:val="oj-normal"/>
        <w:spacing w:before="280" w:after="280"/>
        <w:jc w:val="both"/>
        <w:rPr>
          <w:b/>
        </w:rPr>
      </w:pPr>
      <w:r>
        <w:rPr>
          <w:rStyle w:val="oj-italic"/>
          <w:b/>
        </w:rPr>
        <w:t xml:space="preserve">Opis przetwarzania w przypadku przetwarzania przez </w:t>
      </w:r>
      <w:proofErr w:type="gramStart"/>
      <w:r>
        <w:rPr>
          <w:rStyle w:val="oj-italic"/>
          <w:b/>
        </w:rPr>
        <w:t>podmioty  podprzetwarzające</w:t>
      </w:r>
      <w:proofErr w:type="gramEnd"/>
      <w:r>
        <w:rPr>
          <w:rStyle w:val="oj-italic"/>
          <w:b/>
        </w:rPr>
        <w:t xml:space="preserve">:  </w:t>
      </w:r>
    </w:p>
    <w:p w14:paraId="676CBC47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>Kategorie osób, których dane osobowe są przetwarzane:</w:t>
      </w:r>
    </w:p>
    <w:p w14:paraId="517FCDFA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</w:rPr>
        <w:t xml:space="preserve">pracownicy Administratora, klienci Administratora, kontrahenci Administratora, osoby kontaktowe Administratora, osoby kontaktowe kontrahenta </w:t>
      </w:r>
    </w:p>
    <w:p w14:paraId="2F0DD606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t>(niepotrzebne skreślić/usunąć, brakujące dopisać)</w:t>
      </w:r>
    </w:p>
    <w:p w14:paraId="40D874BA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>Kategorie przetwarzanych danych osobowych</w:t>
      </w:r>
      <w:r>
        <w:t xml:space="preserve"> </w:t>
      </w:r>
    </w:p>
    <w:p w14:paraId="4B02E786" w14:textId="77777777" w:rsidR="003B6B5E" w:rsidRDefault="003B6B5E" w:rsidP="003B6B5E">
      <w:pPr>
        <w:pStyle w:val="oj-doc-ti"/>
        <w:spacing w:before="166" w:after="166"/>
        <w:jc w:val="both"/>
      </w:pPr>
      <w:r>
        <w:t xml:space="preserve">imię i nazwisko, numer identyfikacyjny: numer dowodu osobistego, numer prawa jazdy, dane kontaktowe (adres zamieszkania, adres e-mail, numer telefonu,,   adres  ePUAP) miejsce pracy, data urodzenia, miejsce urodzenia,  i inne dane szczególnych kategorii, które mogą zostać przekazane przez klienta Administratorowi w treści składanych dokumentów lub wpisane w metrykach rejestrowanych w systemie dokumentów (np. PESEL, informacje o dokumentach identyfikujących, informacje finansowe oraz ubezpieczeniowe, informacje o niepełnosprawnościach, kwalifikacjach, szkoleniach, badaniach lekarskich, świadczeniach socjalnych, itd.),  </w:t>
      </w:r>
    </w:p>
    <w:p w14:paraId="4978E55B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t>(niepotrzebne skreślić/usunąć, brakujące dopisać)</w:t>
      </w:r>
    </w:p>
    <w:p w14:paraId="3E03C08E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  <w:rPr>
          <w:rStyle w:val="oj-italic"/>
          <w:i/>
        </w:rPr>
      </w:pPr>
      <w:r>
        <w:rPr>
          <w:rStyle w:val="oj-italic"/>
        </w:rPr>
        <w:lastRenderedPageBreak/>
        <w:t>dane szczególne (wrażliwe)………………………</w:t>
      </w:r>
      <w:proofErr w:type="gramStart"/>
      <w:r>
        <w:rPr>
          <w:rStyle w:val="oj-italic"/>
        </w:rPr>
        <w:t>…….</w:t>
      </w:r>
      <w:proofErr w:type="gramEnd"/>
      <w:r>
        <w:rPr>
          <w:rStyle w:val="oj-italic"/>
        </w:rPr>
        <w:t xml:space="preserve">. </w:t>
      </w:r>
      <w:r w:rsidRPr="004F212A">
        <w:rPr>
          <w:rStyle w:val="oj-italic"/>
          <w:i/>
        </w:rPr>
        <w:t>(należy wymienić)</w:t>
      </w:r>
    </w:p>
    <w:p w14:paraId="30FEE207" w14:textId="77777777" w:rsidR="003B6B5E" w:rsidRPr="004F212A" w:rsidRDefault="003B6B5E" w:rsidP="003B6B5E">
      <w:pPr>
        <w:pStyle w:val="oj-doc-ti"/>
        <w:spacing w:before="280" w:after="280"/>
        <w:ind w:left="720"/>
        <w:jc w:val="both"/>
        <w:rPr>
          <w:rStyle w:val="oj-italic"/>
          <w:i/>
        </w:rPr>
      </w:pPr>
    </w:p>
    <w:p w14:paraId="3D31E33C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  <w:rPr>
          <w:rStyle w:val="oj-italic"/>
        </w:rPr>
      </w:pPr>
      <w:r>
        <w:rPr>
          <w:rStyle w:val="oj-italic"/>
        </w:rPr>
        <w:t>stosowane ograniczenia lub zabezpieczenia, które w pełni uwzględniają charakter danych i związane z nimi zagrożenia:</w:t>
      </w:r>
    </w:p>
    <w:p w14:paraId="3DE75395" w14:textId="77777777" w:rsidR="003B6B5E" w:rsidRDefault="003B6B5E" w:rsidP="003B6B5E">
      <w:pPr>
        <w:pStyle w:val="oj-doc-ti"/>
        <w:spacing w:before="166" w:after="166"/>
        <w:jc w:val="both"/>
        <w:rPr>
          <w:rStyle w:val="oj-italic"/>
        </w:rPr>
      </w:pPr>
      <w:r>
        <w:rPr>
          <w:rStyle w:val="oj-italic"/>
        </w:rPr>
        <w:t xml:space="preserve">- ścisłe ograniczenie celu, </w:t>
      </w:r>
    </w:p>
    <w:p w14:paraId="6E7E4C59" w14:textId="77777777" w:rsidR="003B6B5E" w:rsidRDefault="003B6B5E" w:rsidP="003B6B5E">
      <w:pPr>
        <w:pStyle w:val="oj-doc-ti"/>
        <w:spacing w:before="166" w:after="166"/>
        <w:jc w:val="both"/>
        <w:rPr>
          <w:rStyle w:val="oj-italic"/>
        </w:rPr>
      </w:pPr>
      <w:r>
        <w:rPr>
          <w:rStyle w:val="oj-italic"/>
        </w:rPr>
        <w:t xml:space="preserve">- ograniczenia dostępu (w tym dostęp wyłącznie dla personelu, który odbył specjalistyczne szkolenie), </w:t>
      </w:r>
    </w:p>
    <w:p w14:paraId="7E43EEA2" w14:textId="77777777" w:rsidR="003B6B5E" w:rsidRDefault="003B6B5E" w:rsidP="003B6B5E">
      <w:pPr>
        <w:pStyle w:val="oj-doc-ti"/>
        <w:spacing w:before="166" w:after="166"/>
        <w:jc w:val="both"/>
        <w:rPr>
          <w:rStyle w:val="oj-italic"/>
        </w:rPr>
      </w:pPr>
      <w:r>
        <w:rPr>
          <w:rStyle w:val="oj-italic"/>
        </w:rPr>
        <w:t xml:space="preserve">- prowadzenie rejestru dostępu do danych, </w:t>
      </w:r>
    </w:p>
    <w:p w14:paraId="0F26CA3F" w14:textId="77777777" w:rsidR="003B6B5E" w:rsidRDefault="003B6B5E" w:rsidP="003B6B5E">
      <w:pPr>
        <w:pStyle w:val="oj-doc-ti"/>
        <w:spacing w:before="166" w:after="166"/>
        <w:jc w:val="both"/>
        <w:rPr>
          <w:rStyle w:val="oj-italic"/>
        </w:rPr>
      </w:pPr>
      <w:r>
        <w:rPr>
          <w:rStyle w:val="oj-italic"/>
        </w:rPr>
        <w:t>- ograniczenia dotyczące dalszego przekazywania danych,</w:t>
      </w:r>
    </w:p>
    <w:p w14:paraId="5E297D12" w14:textId="77777777" w:rsidR="003B6B5E" w:rsidRPr="004F212A" w:rsidRDefault="003B6B5E" w:rsidP="003B6B5E">
      <w:pPr>
        <w:pStyle w:val="oj-doc-ti"/>
        <w:spacing w:before="166" w:after="166"/>
        <w:jc w:val="both"/>
        <w:rPr>
          <w:i/>
        </w:rPr>
      </w:pPr>
      <w:r>
        <w:rPr>
          <w:rStyle w:val="oj-italic"/>
        </w:rPr>
        <w:t xml:space="preserve">- </w:t>
      </w:r>
      <w:r w:rsidRPr="004F212A">
        <w:rPr>
          <w:rStyle w:val="oj-italic"/>
          <w:i/>
        </w:rPr>
        <w:t>……………………………………………………</w:t>
      </w:r>
      <w:proofErr w:type="gramStart"/>
      <w:r w:rsidRPr="004F212A">
        <w:rPr>
          <w:rStyle w:val="oj-italic"/>
          <w:i/>
        </w:rPr>
        <w:t>…….</w:t>
      </w:r>
      <w:proofErr w:type="gramEnd"/>
      <w:r w:rsidRPr="004F212A">
        <w:rPr>
          <w:rStyle w:val="oj-italic"/>
          <w:i/>
        </w:rPr>
        <w:t>.</w:t>
      </w:r>
      <w:r w:rsidRPr="004F212A">
        <w:rPr>
          <w:rStyle w:val="oj-italic"/>
          <w:i/>
          <w:iCs/>
        </w:rPr>
        <w:t>(należy wymienić</w:t>
      </w:r>
      <w:r w:rsidRPr="004F212A">
        <w:rPr>
          <w:rStyle w:val="oj-italic"/>
          <w:i/>
        </w:rPr>
        <w:t xml:space="preserve"> dodatkowe środki bezpieczeństwa)  </w:t>
      </w:r>
    </w:p>
    <w:p w14:paraId="78AFFF7E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>Charakter przetwarzania</w:t>
      </w:r>
    </w:p>
    <w:p w14:paraId="12E96A74" w14:textId="77777777" w:rsidR="003B6B5E" w:rsidRDefault="003B6B5E" w:rsidP="003B6B5E">
      <w:pPr>
        <w:pStyle w:val="oj-doc-ti"/>
        <w:spacing w:before="166" w:after="166"/>
        <w:jc w:val="both"/>
      </w:pPr>
      <w:bookmarkStart w:id="2" w:name="page27R_mcid151"/>
      <w:bookmarkEnd w:id="2"/>
      <w:r>
        <w:t xml:space="preserve">charakter </w:t>
      </w:r>
      <w:proofErr w:type="gramStart"/>
      <w:r>
        <w:t>ciągły,  forma</w:t>
      </w:r>
      <w:proofErr w:type="gramEnd"/>
      <w:r>
        <w:t xml:space="preserve"> </w:t>
      </w:r>
      <w:proofErr w:type="gramStart"/>
      <w:r>
        <w:t>papierowa,  system</w:t>
      </w:r>
      <w:proofErr w:type="gramEnd"/>
      <w:r>
        <w:t xml:space="preserve"> informatyczny</w:t>
      </w:r>
      <w:r>
        <w:rPr>
          <w:rFonts w:ascii="sans-serif" w:hAnsi="sans-serif"/>
        </w:rPr>
        <w:t xml:space="preserve"> </w:t>
      </w:r>
      <w:r>
        <w:t xml:space="preserve"> </w:t>
      </w:r>
      <w:r>
        <w:rPr>
          <w:rStyle w:val="oj-italic"/>
          <w:i/>
          <w:iCs/>
        </w:rPr>
        <w:t xml:space="preserve"> </w:t>
      </w:r>
    </w:p>
    <w:p w14:paraId="1FA5AA5A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t>(niepotrzebne skreślić/usunąć, brakujące dopisać)</w:t>
      </w:r>
    </w:p>
    <w:p w14:paraId="3184F9BD" w14:textId="24115AEE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 xml:space="preserve">Cel(e), w którym(-ych) dane osobowe są przetwarzane w imieniu </w:t>
      </w:r>
      <w:r w:rsidR="00DC5BB8">
        <w:rPr>
          <w:rStyle w:val="oj-italic"/>
        </w:rPr>
        <w:t>A</w:t>
      </w:r>
      <w:r>
        <w:rPr>
          <w:rStyle w:val="oj-italic"/>
        </w:rPr>
        <w:t>dministratora</w:t>
      </w:r>
    </w:p>
    <w:p w14:paraId="556DA698" w14:textId="77777777" w:rsidR="003B6B5E" w:rsidRDefault="003B6B5E" w:rsidP="003B6B5E">
      <w:pPr>
        <w:pStyle w:val="oj-doc-ti"/>
        <w:spacing w:before="166" w:after="166"/>
        <w:jc w:val="both"/>
      </w:pPr>
      <w:r>
        <w:t>realizacji Umowy głównej, realizacji podpisanej z Panią/Panem umowy, Związane z dochodzeniem ewentualnych roszczeń, odszkodowań, udzieleniem odpowiedzi na pisma, wnioski, skargi, udzielenie odpowiedzi w toczących się postępowaniach</w:t>
      </w:r>
    </w:p>
    <w:p w14:paraId="6A9CF460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t>(niepotrzebne skreślić/usunąć, brakujące dopisać)</w:t>
      </w:r>
    </w:p>
    <w:p w14:paraId="2257FAF1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rPr>
          <w:rStyle w:val="oj-italic"/>
        </w:rPr>
        <w:t>Czas trwania przetwarzania:</w:t>
      </w:r>
    </w:p>
    <w:p w14:paraId="2442B0E4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</w:rPr>
        <w:t xml:space="preserve">czas trwania umowy, </w:t>
      </w:r>
    </w:p>
    <w:p w14:paraId="2D88DD4A" w14:textId="77777777" w:rsidR="003B6B5E" w:rsidRDefault="003B6B5E" w:rsidP="003B6B5E">
      <w:pPr>
        <w:pStyle w:val="oj-doc-ti"/>
        <w:spacing w:before="166" w:after="166"/>
        <w:jc w:val="both"/>
      </w:pPr>
      <w:r>
        <w:rPr>
          <w:rStyle w:val="oj-italic"/>
          <w:i/>
          <w:iCs/>
        </w:rPr>
        <w:t>(niepotrzebne skreślić/usunąć, brakujące dopisać)</w:t>
      </w:r>
    </w:p>
    <w:p w14:paraId="769E3E24" w14:textId="77777777" w:rsidR="003B6B5E" w:rsidRDefault="003B6B5E" w:rsidP="003B6B5E">
      <w:pPr>
        <w:pStyle w:val="oj-doc-ti"/>
        <w:numPr>
          <w:ilvl w:val="0"/>
          <w:numId w:val="29"/>
        </w:numPr>
        <w:spacing w:before="280" w:after="280"/>
        <w:jc w:val="both"/>
      </w:pPr>
      <w:r>
        <w:t xml:space="preserve">Czynności przetwarzania: </w:t>
      </w:r>
    </w:p>
    <w:p w14:paraId="2FC2D840" w14:textId="77777777" w:rsidR="003B6B5E" w:rsidRDefault="003B6B5E" w:rsidP="003B6B5E">
      <w:pPr>
        <w:pStyle w:val="oj-doc-ti"/>
        <w:spacing w:before="166" w:after="166"/>
        <w:jc w:val="both"/>
      </w:pPr>
      <w:r>
        <w:t>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niszczenie,</w:t>
      </w:r>
    </w:p>
    <w:p w14:paraId="60EEDBC0" w14:textId="77777777" w:rsidR="003B6B5E" w:rsidRDefault="003B6B5E" w:rsidP="003B6B5E">
      <w:pPr>
        <w:pStyle w:val="oj-doc-ti"/>
        <w:spacing w:before="166" w:after="166"/>
        <w:jc w:val="both"/>
      </w:pPr>
      <w:r>
        <w:t xml:space="preserve"> </w:t>
      </w:r>
      <w:r>
        <w:rPr>
          <w:rStyle w:val="oj-italic"/>
          <w:i/>
          <w:iCs/>
        </w:rPr>
        <w:t>(niepotrzebne skreślić/usunąć, brakujące dopisać)</w:t>
      </w:r>
    </w:p>
    <w:p w14:paraId="4671400C" w14:textId="77777777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</w:p>
    <w:p w14:paraId="18668EB7" w14:textId="77777777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</w:p>
    <w:p w14:paraId="49ED78DB" w14:textId="77777777" w:rsidR="00BE6EFB" w:rsidRDefault="00BE6EFB" w:rsidP="003B6B5E">
      <w:pPr>
        <w:suppressAutoHyphens w:val="0"/>
        <w:spacing w:beforeAutospacing="1" w:afterAutospacing="1"/>
        <w:rPr>
          <w:lang w:eastAsia="pl-PL"/>
        </w:rPr>
      </w:pPr>
    </w:p>
    <w:p w14:paraId="317DB55C" w14:textId="644F1BE1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  <w:r>
        <w:rPr>
          <w:lang w:eastAsia="pl-PL"/>
        </w:rPr>
        <w:t>ZAŁĄCZNIK II</w:t>
      </w:r>
    </w:p>
    <w:p w14:paraId="3EA34AB6" w14:textId="77777777" w:rsidR="003B6B5E" w:rsidRDefault="003B6B5E" w:rsidP="003B6B5E">
      <w:pPr>
        <w:suppressAutoHyphens w:val="0"/>
        <w:spacing w:beforeAutospacing="1" w:afterAutospacing="1"/>
        <w:rPr>
          <w:shd w:val="clear" w:color="auto" w:fill="FFFF00"/>
        </w:rPr>
      </w:pPr>
      <w:r>
        <w:rPr>
          <w:b/>
          <w:shd w:val="clear" w:color="auto" w:fill="FFFF00"/>
          <w:lang w:eastAsia="pl-PL"/>
        </w:rPr>
        <w:t>Środki techniczne i organizacyjne, w tym środki techniczne i organizacyjne w celu zapewnienia bezpieczeństwa danych</w:t>
      </w:r>
    </w:p>
    <w:p w14:paraId="1975FC1D" w14:textId="77777777" w:rsidR="003B6B5E" w:rsidRDefault="003B6B5E" w:rsidP="003B6B5E">
      <w:pPr>
        <w:suppressAutoHyphens w:val="0"/>
        <w:spacing w:beforeAutospacing="1" w:afterAutospacing="1"/>
      </w:pPr>
      <w:r>
        <w:rPr>
          <w:lang w:eastAsia="pl-PL"/>
        </w:rPr>
        <w:t>Opis technicznych i organizacyjnych środków bezpieczeństwa wdrożonych przez podmiot przetwarzający (podmioty przetwarzające) (w tym wszelkie stosowne certyfikaty) w celu zapewnienia odpowiedniego poziomu bezpieczeństwa, z uwzględnieniem charakteru, zakresu, kontekstu i celu przetwarzania, a także ryzyka naruszenia praw i wolności osób fizycznych:</w:t>
      </w:r>
    </w:p>
    <w:p w14:paraId="5E55AFC3" w14:textId="77777777" w:rsidR="003B6B5E" w:rsidRDefault="003B6B5E" w:rsidP="003B6B5E">
      <w:pPr>
        <w:numPr>
          <w:ilvl w:val="0"/>
          <w:numId w:val="30"/>
        </w:numPr>
        <w:suppressAutoHyphens w:val="0"/>
        <w:spacing w:beforeAutospacing="1" w:afterAutospacing="1"/>
      </w:pPr>
      <w:r>
        <w:rPr>
          <w:lang w:eastAsia="pl-PL"/>
        </w:rPr>
        <w:t xml:space="preserve">Środki umożliwiające pseudonimizację i szyfrowanie danych osobowych </w:t>
      </w:r>
    </w:p>
    <w:p w14:paraId="1844B3C5" w14:textId="57E0D01F" w:rsidR="003B6B5E" w:rsidRDefault="003B6B5E" w:rsidP="003B6B5E">
      <w:r>
        <w:t xml:space="preserve">Kwestia pseudonimizacji danych osobowych w systemie ………... w całości zależy od Administratora </w:t>
      </w:r>
      <w:r w:rsidR="00891BEF">
        <w:t>D</w:t>
      </w:r>
      <w:r>
        <w:t>anych</w:t>
      </w:r>
      <w:r w:rsidR="00B9083D">
        <w:t xml:space="preserve"> </w:t>
      </w:r>
      <w:r w:rsidR="00891BEF">
        <w:t>O</w:t>
      </w:r>
      <w:r w:rsidR="00B9083D">
        <w:t>sobowych</w:t>
      </w:r>
      <w:r>
        <w:t xml:space="preserve">. </w:t>
      </w:r>
      <w:r w:rsidR="005D7D59">
        <w:t>M</w:t>
      </w:r>
      <w:r w:rsidR="005D7D59" w:rsidRPr="000509DE">
        <w:t xml:space="preserve">usi istnieć możliwość szyfrowania danych podczas ich przechowywania i transmisji z zapewnieniem wyłącznej kontroli </w:t>
      </w:r>
      <w:r w:rsidR="00B5385A" w:rsidRPr="000509DE">
        <w:t xml:space="preserve">przez Administratora </w:t>
      </w:r>
      <w:r w:rsidR="005D7D59" w:rsidRPr="000509DE">
        <w:t>usług nad procesami generowania i zarządzania kluczami</w:t>
      </w:r>
      <w:r w:rsidR="005D7D59">
        <w:rPr>
          <w:rStyle w:val="markedcontent"/>
          <w:rFonts w:ascii="Arial" w:hAnsi="Arial" w:cs="Arial"/>
        </w:rPr>
        <w:t>.</w:t>
      </w:r>
    </w:p>
    <w:p w14:paraId="49E6BD20" w14:textId="313B1818" w:rsidR="003B6B5E" w:rsidRDefault="003B6B5E" w:rsidP="003B6B5E">
      <w:pPr>
        <w:widowControl w:val="0"/>
        <w:suppressAutoHyphens w:val="0"/>
        <w:spacing w:beforeAutospacing="1"/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33F24181" w14:textId="77777777" w:rsidR="003B6B5E" w:rsidRDefault="003B6B5E" w:rsidP="003B6B5E">
      <w:pPr>
        <w:rPr>
          <w:lang w:eastAsia="pl-PL"/>
        </w:rPr>
      </w:pPr>
    </w:p>
    <w:p w14:paraId="5B357439" w14:textId="19553A42" w:rsidR="003B6B5E" w:rsidRDefault="003B6B5E" w:rsidP="004B2EF1">
      <w:pPr>
        <w:widowControl w:val="0"/>
        <w:numPr>
          <w:ilvl w:val="0"/>
          <w:numId w:val="31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>Środki zapewniające zdolność do ciągłego zapewnienia poufności, integralności, dostępności i odporności systemów i usług przetwarzania</w:t>
      </w:r>
    </w:p>
    <w:p w14:paraId="2CB888D9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>W organizacji funkcjonuje System Zarządzania Bezpieczeństwem Informacji certyfikowany na zgodność z wymaganiami normy ISO/IEC 27001 – nr certyfikatu 16264-ISN-001 zatwierdzony przez jednostkę akredytowaną Alcumus ISOQAR (ważność certyfikatu – 11 marca 2024).</w:t>
      </w:r>
    </w:p>
    <w:p w14:paraId="0514C65D" w14:textId="75A8AB8C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i/>
          <w:iCs/>
          <w:lang w:eastAsia="pl-PL"/>
        </w:rPr>
        <w:t>(</w:t>
      </w:r>
      <w:r>
        <w:rPr>
          <w:rStyle w:val="oj-italic"/>
          <w:i/>
          <w:iCs/>
          <w:lang w:eastAsia="pl-PL"/>
        </w:rPr>
        <w:t>niepotrzebne skreślić/usunąć, brakujące dopisać)</w:t>
      </w:r>
    </w:p>
    <w:p w14:paraId="73EF7A78" w14:textId="62CA1531" w:rsidR="003B6B5E" w:rsidRDefault="003B6B5E" w:rsidP="004B2EF1">
      <w:pPr>
        <w:widowControl w:val="0"/>
        <w:numPr>
          <w:ilvl w:val="0"/>
          <w:numId w:val="32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Środki zapewniające zdolność do szybkiego przywrócenia dostępności danych osobowych i dostępu do nich w razie incydentu fizycznego lub technicznego </w:t>
      </w:r>
    </w:p>
    <w:p w14:paraId="453A3A3D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>Organizacja posiada plany ciągłości działania mające na celu zapewnić maksymalną dostępność. W razie problemów posiada możliwość szybkiego przywrócenia dostępności w środowisku awaryjnym.</w:t>
      </w:r>
    </w:p>
    <w:p w14:paraId="557B0853" w14:textId="7D9BD209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1E57F358" w14:textId="5DD5B048" w:rsidR="003B6B5E" w:rsidRDefault="003B6B5E" w:rsidP="004B2EF1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Procesy umożliwiające regularne testowanie, mierzenie i ocenianie skuteczności środków technicznych i organizacyjnych mających zapewnić bezpieczeństwo przetwarzania </w:t>
      </w:r>
    </w:p>
    <w:p w14:paraId="2F1F4306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Zabezpieczenia techniczne i organizacyjne zostały przyjęte, wdrożone i są sprawdzane i doskonalone w ramach Systemu Zarządzania Bezpieczeństwem Informacji certyfikowanego na zgodność z wymaganiami normy ISO/IEC 27001. Zabezpieczenia stosowane względem poszczególnych wymagań normy zostały dobrane też w oparciu o analizę ryzyka, która jest </w:t>
      </w:r>
      <w:r>
        <w:rPr>
          <w:lang w:eastAsia="pl-PL"/>
        </w:rPr>
        <w:lastRenderedPageBreak/>
        <w:t xml:space="preserve">procesem stałym a nie działaniem jednorazowym. </w:t>
      </w:r>
    </w:p>
    <w:p w14:paraId="06E8B686" w14:textId="69D8B4A9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582DC4CC" w14:textId="3997B6EC" w:rsidR="003B6B5E" w:rsidRDefault="003B6B5E" w:rsidP="004B2EF1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Środki umożliwiające identyfikację i autoryzację użytkowników </w:t>
      </w:r>
    </w:p>
    <w:p w14:paraId="6EE3B1DB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color w:val="000000"/>
          <w:lang w:eastAsia="pl-PL"/>
        </w:rPr>
        <w:t>W systemie wszyscy użytkownicy posługują się imiennymi kontami. Operacje wykonywane przez użytkowników są logowane.</w:t>
      </w:r>
    </w:p>
    <w:p w14:paraId="7CAD659B" w14:textId="0C515B6C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color w:val="000000"/>
          <w:lang w:eastAsia="pl-PL"/>
        </w:rPr>
        <w:t>(niepotrzebne skreślić/usunąć, brakujące dopisać)</w:t>
      </w:r>
    </w:p>
    <w:p w14:paraId="231FF3AE" w14:textId="77777777" w:rsidR="003B6B5E" w:rsidRDefault="003B6B5E" w:rsidP="003B6B5E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Środki zapewniające ochronę danych w czasie ich przekazywania </w:t>
      </w:r>
    </w:p>
    <w:p w14:paraId="1BD4242B" w14:textId="77777777" w:rsidR="003B6B5E" w:rsidRDefault="003B6B5E" w:rsidP="003B6B5E">
      <w:pPr>
        <w:rPr>
          <w:color w:val="000000"/>
        </w:rPr>
      </w:pPr>
    </w:p>
    <w:p w14:paraId="347C43D0" w14:textId="77777777" w:rsidR="003B6B5E" w:rsidRDefault="003B6B5E" w:rsidP="003B6B5E">
      <w:r>
        <w:rPr>
          <w:color w:val="000000"/>
        </w:rPr>
        <w:t>Dane przesyłane pomiędzy systemem a urządzeniem klienta szyfrowane są za pomocą protokołu SSL, zapewniającym integralność i poufność komunikacji. Dla systemów w domenie zapewnianej przez 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 xml:space="preserve">.wykorzystywany jest certyfikat dla domeny „nv.pl”. Dla systemów w domenie klienta, klient dostarcza certyfikat lub korzysta z rozwiązania Let’s Encrypt. </w:t>
      </w:r>
    </w:p>
    <w:p w14:paraId="1E425343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Certyfikat SSL to protokół bezpieczeństwa, który zapewnia poufność transmisji danych między przeglądarką internetową a serwerem, na którym działa strona WWW. Korzystanie z certyfikatu SSL jest konieczne z punktu widzenia bezpieczeństwa przesyłania informacji drogą elektroniczną.  Duży nacisk na szyfrowanie połączeń z witrynami internetowymi kładą twórcy przeglądarek WWW, w których próba wyświetlenia strony, która nie jest zabezpieczona certyfikatem SSL, skutkuje pojawieniem się komunikatu o niezaufanym połączeniu. </w:t>
      </w:r>
    </w:p>
    <w:p w14:paraId="7C71AE15" w14:textId="282CEFFD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303048F3" w14:textId="77777777" w:rsidR="003B6B5E" w:rsidRDefault="003B6B5E" w:rsidP="003B6B5E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Środki zapewniające ochronę danych w czasie ich przechowywania </w:t>
      </w:r>
      <w:r>
        <w:rPr>
          <w:lang w:eastAsia="pl-PL"/>
        </w:rPr>
        <w:br/>
      </w:r>
    </w:p>
    <w:p w14:paraId="476B6CB7" w14:textId="674ABC1C" w:rsidR="003B6B5E" w:rsidRDefault="003B6B5E" w:rsidP="003B6B5E">
      <w:r>
        <w:t>Dostęp do danych w bazie zabezpieczony poprzez mechanizm autoryzacji, realizowany na poziomie</w:t>
      </w:r>
      <w:r w:rsidR="00B5385A">
        <w:t>DBMS</w:t>
      </w:r>
      <w:r>
        <w:t xml:space="preserve">. Dostęp do danych w bazie ograniczony jest jedynie do klienta aplikacyjnego. </w:t>
      </w:r>
    </w:p>
    <w:p w14:paraId="7F368B88" w14:textId="77777777" w:rsidR="003B6B5E" w:rsidRDefault="003B6B5E" w:rsidP="003B6B5E">
      <w:r>
        <w:t xml:space="preserve">Dostęp do plików realizowany jest na poziomie autoryzacji dostępu do sieciowego systemu plików opartego na redundantnych dyskach twardych zapewniających ich zabezpieczenie przed uszkodzeniem i degradacją. </w:t>
      </w:r>
    </w:p>
    <w:p w14:paraId="6A93E58D" w14:textId="77777777" w:rsidR="003B6B5E" w:rsidRDefault="003B6B5E" w:rsidP="003B6B5E">
      <w:pPr>
        <w:widowControl w:val="0"/>
        <w:suppressAutoHyphens w:val="0"/>
        <w:spacing w:beforeAutospacing="1"/>
        <w:jc w:val="left"/>
        <w:rPr>
          <w:lang w:eastAsia="pl-PL"/>
        </w:rPr>
      </w:pPr>
      <w:r>
        <w:rPr>
          <w:color w:val="000000"/>
          <w:lang w:eastAsia="pl-PL"/>
        </w:rPr>
        <w:t xml:space="preserve">Techniczna ochrona danych oparta jest o architekturę aplikacji opartą o zestaw redundantnych serwerów aplikacyjnych i bazodanowych. Serwery dedykowane, zarządzane wyłącznie przez …………………..., znajdują się w centrum danych firmy IQ. Centrum danych gwarantuje dostępność na poziomie 99,982% i zostało zbudowane i zaprojektowane z zachowaniem zgodności ze standardami TIER III (Uptime Institute) i Rate 3 (ANSI TIA-942). </w:t>
      </w:r>
    </w:p>
    <w:p w14:paraId="3F514003" w14:textId="5EFF87C3" w:rsidR="003B6B5E" w:rsidRDefault="003B6B5E" w:rsidP="003B6B5E">
      <w:pPr>
        <w:widowControl w:val="0"/>
        <w:suppressAutoHyphens w:val="0"/>
        <w:spacing w:beforeAutospacing="1"/>
        <w:jc w:val="left"/>
        <w:rPr>
          <w:color w:val="000000"/>
        </w:rPr>
      </w:pPr>
      <w:r>
        <w:rPr>
          <w:rStyle w:val="oj-italic"/>
          <w:i/>
          <w:iCs/>
          <w:color w:val="000000"/>
          <w:lang w:eastAsia="pl-PL"/>
        </w:rPr>
        <w:t>(niepotrzebne skreślić/usunąć, brakujące dopisać)</w:t>
      </w:r>
    </w:p>
    <w:p w14:paraId="2B1195EC" w14:textId="77777777" w:rsidR="003B6B5E" w:rsidRDefault="003B6B5E" w:rsidP="003B6B5E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Środki służące zapewnieniu bezpieczeństwa fizycznego miejsc, w których przetwarzane są dane osobowe </w:t>
      </w:r>
    </w:p>
    <w:p w14:paraId="5CB1489D" w14:textId="77777777" w:rsidR="003B6B5E" w:rsidRDefault="003B6B5E" w:rsidP="003B6B5E">
      <w:pPr>
        <w:rPr>
          <w:color w:val="000000"/>
        </w:rPr>
      </w:pPr>
    </w:p>
    <w:p w14:paraId="183B8CA0" w14:textId="77777777" w:rsidR="003B6B5E" w:rsidRDefault="003B6B5E" w:rsidP="003B6B5E">
      <w:r>
        <w:rPr>
          <w:color w:val="000000"/>
        </w:rPr>
        <w:t>Centrum danych zostało zbudowane i zaprojektowane z zachowaniem zgodności ze standardami TIER III (Uptime Institute) i Rate 3 (ANSI TIA-942). Dostęp do infrastruktury zabezpieczony jest zgodnie z wymienionymi standardami.</w:t>
      </w:r>
    </w:p>
    <w:p w14:paraId="3F8E8495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color w:val="000000"/>
          <w:lang w:eastAsia="pl-PL"/>
        </w:rPr>
        <w:lastRenderedPageBreak/>
        <w:t>Ponadto, dostęp do pomieszczeń organizacji tylko dla osób uprawnionych – pomieszczenia zabezpieczone zamkami w drzwiach do pomieszczeń biurowych (kody dostępów), wejście na korytarz przy użyciu karty zbliżeniowej. Obiekt zabezpieczony monitoringiem wizyjnym i dozorem firmy ochroniarskiej.</w:t>
      </w:r>
    </w:p>
    <w:p w14:paraId="59811348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color w:val="000000"/>
          <w:lang w:eastAsia="pl-PL"/>
        </w:rPr>
        <w:t>(niepotrzebne skreślić/usunąć, brakujące dopisać)</w:t>
      </w:r>
    </w:p>
    <w:p w14:paraId="346B3E06" w14:textId="77777777" w:rsidR="003B6B5E" w:rsidRDefault="003B6B5E" w:rsidP="003B6B5E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>Środki umożliwiające rejestrowanie zdarzeń</w:t>
      </w:r>
    </w:p>
    <w:p w14:paraId="0F46EDD9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color w:val="000000"/>
          <w:lang w:eastAsia="pl-PL"/>
        </w:rPr>
        <w:t>Zdarzenia i błędy aplikacji logowane są za pomocą mechanizmu logów systemowych.</w:t>
      </w:r>
    </w:p>
    <w:p w14:paraId="2F1F4DF0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color w:val="000000"/>
          <w:lang w:eastAsia="pl-PL"/>
        </w:rPr>
        <w:t>(niepotrzebne skreślić/usunąć, brakujące dopisać)</w:t>
      </w:r>
    </w:p>
    <w:p w14:paraId="470319D2" w14:textId="77777777" w:rsidR="003B6B5E" w:rsidRDefault="003B6B5E" w:rsidP="003B6B5E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Środki służące do konfiguracji systemu, w tym konfiguracji domyślnej </w:t>
      </w:r>
    </w:p>
    <w:p w14:paraId="41B69D97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Konfiguracja systemu realizowana jest zgodnie z wymaganiami konfiguracyjnymi aplikacji. </w:t>
      </w:r>
    </w:p>
    <w:p w14:paraId="15C87C5B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7E57D458" w14:textId="77777777" w:rsidR="003B6B5E" w:rsidRDefault="003B6B5E" w:rsidP="003B6B5E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>Środki dotyczące zarządzania wewnętrznym systemem IT i bezpieczeństwem IT</w:t>
      </w:r>
    </w:p>
    <w:p w14:paraId="0BB1FF03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>W organizacji funkcjonuje System Zarządzania Bezpieczeństwem Informacji certyfikowany na zgodność z wymaganiami normy ISO/IEC 27001 – nr certyfikatu 16264-ISN-001 zatwierdzony przez jednostkę akredytowaną Alcumus ISOQAR (ważność certyfikatu – 11 marca 2024). W ramach SZBI funkcjonują procedury dotyczące zarządzania systemem IT</w:t>
      </w:r>
    </w:p>
    <w:p w14:paraId="4690BBB4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397DC946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</w:p>
    <w:p w14:paraId="299F56F3" w14:textId="77777777" w:rsidR="003B6B5E" w:rsidRDefault="003B6B5E" w:rsidP="003B6B5E">
      <w:pPr>
        <w:pStyle w:val="oj-doc-ti"/>
        <w:widowControl w:val="0"/>
        <w:numPr>
          <w:ilvl w:val="0"/>
          <w:numId w:val="34"/>
        </w:numPr>
        <w:spacing w:before="0" w:beforeAutospacing="0" w:after="0" w:afterAutospacing="0"/>
        <w:jc w:val="both"/>
        <w:rPr>
          <w:rStyle w:val="oj-italic"/>
        </w:rPr>
      </w:pPr>
      <w:r>
        <w:rPr>
          <w:rStyle w:val="oj-italic"/>
        </w:rPr>
        <w:t>Środki dotyczące certyfikacji / zapewnienia jakości procesów i produktów:</w:t>
      </w:r>
    </w:p>
    <w:p w14:paraId="60D77DEB" w14:textId="77777777" w:rsidR="003B6B5E" w:rsidRDefault="003B6B5E" w:rsidP="003B6B5E">
      <w:pPr>
        <w:widowControl w:val="0"/>
        <w:suppressAutoHyphens w:val="0"/>
        <w:rPr>
          <w:rStyle w:val="oj-italic"/>
        </w:rPr>
      </w:pPr>
    </w:p>
    <w:p w14:paraId="460691D0" w14:textId="77777777" w:rsidR="003B6B5E" w:rsidRDefault="003B6B5E" w:rsidP="003B6B5E">
      <w:pPr>
        <w:widowControl w:val="0"/>
        <w:suppressAutoHyphens w:val="0"/>
        <w:rPr>
          <w:rStyle w:val="oj-italic"/>
        </w:rPr>
      </w:pPr>
      <w:r>
        <w:rPr>
          <w:rStyle w:val="oj-italic"/>
          <w:lang w:eastAsia="pl-PL"/>
        </w:rPr>
        <w:t>W organizacji funkcjonuje System Zarządzania Bezpieczeństwem Informacji certyfikowany na zgodność z wymaganiami normy ISO/IEC 27001 – nr certyfikatu 16264-ISN-001 zatwierdzony przez jednostkę akredytowaną Alcumus ISOQAR (ważność certyfikatu – 11 marca 2024). W ramach SZBI funkcjonują procedury dotyczące projektowania i wytwarzania bezpiecznych systemów informatycznych.</w:t>
      </w:r>
    </w:p>
    <w:p w14:paraId="0612AAD6" w14:textId="0C082F4A" w:rsidR="003B6B5E" w:rsidRDefault="003B6B5E" w:rsidP="003B6B5E">
      <w:pPr>
        <w:widowControl w:val="0"/>
        <w:suppressAutoHyphens w:val="0"/>
        <w:spacing w:beforeAutospacing="1"/>
        <w:rPr>
          <w:rStyle w:val="oj-italic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0072D006" w14:textId="310AEF7E" w:rsidR="003B6B5E" w:rsidRDefault="003B6B5E" w:rsidP="004B2EF1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Środki zapewniające minimalizację danych </w:t>
      </w:r>
    </w:p>
    <w:p w14:paraId="4FA31486" w14:textId="10E55D3F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>Zakres danych przetwarzanych w systemie …</w:t>
      </w:r>
      <w:proofErr w:type="gramStart"/>
      <w:r>
        <w:rPr>
          <w:lang w:eastAsia="pl-PL"/>
        </w:rPr>
        <w:t>…….</w:t>
      </w:r>
      <w:proofErr w:type="gramEnd"/>
      <w:r>
        <w:rPr>
          <w:lang w:eastAsia="pl-PL"/>
        </w:rPr>
        <w:t xml:space="preserve">. zależy od Administratora. Organizacja przetwarza dane w zakresie niezbędnym do realizacji umowy wsparcia i utrzymania systemu – dane pozyskiwane od </w:t>
      </w:r>
      <w:proofErr w:type="gramStart"/>
      <w:r>
        <w:rPr>
          <w:lang w:eastAsia="pl-PL"/>
        </w:rPr>
        <w:t>Administratora .</w:t>
      </w:r>
      <w:proofErr w:type="gramEnd"/>
    </w:p>
    <w:p w14:paraId="3E57482D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3578B014" w14:textId="0403879C" w:rsidR="003B6B5E" w:rsidRDefault="003B6B5E" w:rsidP="003B6B5E">
      <w:pPr>
        <w:widowControl w:val="0"/>
        <w:suppressAutoHyphens w:val="0"/>
        <w:spacing w:beforeAutospacing="1"/>
        <w:ind w:left="720"/>
        <w:rPr>
          <w:lang w:eastAsia="pl-PL"/>
        </w:rPr>
      </w:pPr>
    </w:p>
    <w:p w14:paraId="16762AD7" w14:textId="77777777" w:rsidR="00AF1AAD" w:rsidRDefault="00AF1AAD" w:rsidP="003B6B5E">
      <w:pPr>
        <w:widowControl w:val="0"/>
        <w:suppressAutoHyphens w:val="0"/>
        <w:spacing w:beforeAutospacing="1"/>
        <w:ind w:left="720"/>
        <w:rPr>
          <w:lang w:eastAsia="pl-PL"/>
        </w:rPr>
      </w:pPr>
    </w:p>
    <w:p w14:paraId="2E33F412" w14:textId="0B9284CD" w:rsidR="003B6B5E" w:rsidRDefault="003B6B5E" w:rsidP="004B2EF1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lastRenderedPageBreak/>
        <w:t>Środki zapewniające odpowiednią jakość danych</w:t>
      </w:r>
    </w:p>
    <w:p w14:paraId="1A272118" w14:textId="7DF900E5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Zakres danych przetwarzanych w systemie …………. zależy od Administratora. Organizacja przetwarza dane w zakresie niezbędnym do realizacji umowy wsparcia i utrzymania systemu – dane pozyskiwane od </w:t>
      </w:r>
      <w:proofErr w:type="gramStart"/>
      <w:r>
        <w:rPr>
          <w:lang w:eastAsia="pl-PL"/>
        </w:rPr>
        <w:t>Administratora .</w:t>
      </w:r>
      <w:proofErr w:type="gramEnd"/>
    </w:p>
    <w:p w14:paraId="6A93C456" w14:textId="0EFD5FA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4B3E359D" w14:textId="294B3F78" w:rsidR="003B6B5E" w:rsidRDefault="003B6B5E" w:rsidP="004B2EF1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Środki zapewniające ograniczone zatrzymywanie danych </w:t>
      </w:r>
    </w:p>
    <w:p w14:paraId="2C9BA9E5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>Zgodnie z zapisami umowy.</w:t>
      </w:r>
    </w:p>
    <w:p w14:paraId="0017480E" w14:textId="46CEA21B" w:rsidR="003B6B5E" w:rsidRDefault="003B6B5E" w:rsidP="004B2EF1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1ABE9B0F" w14:textId="002DB28A" w:rsidR="003B6B5E" w:rsidRDefault="003B6B5E" w:rsidP="004B2EF1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>Środki zapewniające rozliczalność</w:t>
      </w:r>
    </w:p>
    <w:p w14:paraId="1D4F5607" w14:textId="6A1C2D71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color w:val="000000"/>
          <w:lang w:eastAsia="pl-PL"/>
        </w:rPr>
        <w:t xml:space="preserve">Logowanie operacji wykonywanych na danych wraz informacją o tym kto, kiedy i jakie operacje na danych osobowych przeprowadzał. Procedury obowiązujące w organizacji regulują kwestię przetwarzania danych tylko na polecenie </w:t>
      </w:r>
      <w:r w:rsidR="000B4A90">
        <w:rPr>
          <w:color w:val="000000"/>
          <w:lang w:eastAsia="pl-PL"/>
        </w:rPr>
        <w:t>A</w:t>
      </w:r>
      <w:r>
        <w:rPr>
          <w:color w:val="000000"/>
          <w:lang w:eastAsia="pl-PL"/>
        </w:rPr>
        <w:t xml:space="preserve">dministratora </w:t>
      </w:r>
      <w:r w:rsidR="000B4A90">
        <w:rPr>
          <w:color w:val="000000"/>
          <w:lang w:eastAsia="pl-PL"/>
        </w:rPr>
        <w:t>D</w:t>
      </w:r>
      <w:r>
        <w:rPr>
          <w:color w:val="000000"/>
          <w:lang w:eastAsia="pl-PL"/>
        </w:rPr>
        <w:t>anych</w:t>
      </w:r>
      <w:r w:rsidR="000B4A90">
        <w:rPr>
          <w:color w:val="000000"/>
          <w:lang w:eastAsia="pl-PL"/>
        </w:rPr>
        <w:t xml:space="preserve"> Osobowych</w:t>
      </w:r>
      <w:r>
        <w:rPr>
          <w:color w:val="000000"/>
          <w:lang w:eastAsia="pl-PL"/>
        </w:rPr>
        <w:t xml:space="preserve"> – źródłem</w:t>
      </w:r>
      <w:r>
        <w:rPr>
          <w:lang w:eastAsia="pl-PL"/>
        </w:rPr>
        <w:t xml:space="preserve"> działań wykonywanych przez organizację są zgłoszenia w systemie BugTrack.</w:t>
      </w:r>
    </w:p>
    <w:p w14:paraId="3FB71D26" w14:textId="18F53159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6EE614DE" w14:textId="77777777" w:rsidR="003B6B5E" w:rsidRDefault="003B6B5E" w:rsidP="003B6B5E">
      <w:pPr>
        <w:widowControl w:val="0"/>
        <w:numPr>
          <w:ilvl w:val="0"/>
          <w:numId w:val="33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>Środki umożliwiające przenoszenie danych i zapewnienie ich usuwania</w:t>
      </w:r>
    </w:p>
    <w:p w14:paraId="0BBB6F3B" w14:textId="77777777" w:rsidR="003B6B5E" w:rsidRDefault="003B6B5E" w:rsidP="003B6B5E"/>
    <w:p w14:paraId="30A6D12C" w14:textId="43656CDE" w:rsidR="003B6B5E" w:rsidRDefault="003B6B5E" w:rsidP="003B6B5E">
      <w:r>
        <w:t xml:space="preserve">Przeniesienie/usuwanie danych – zgodnie z dyspozycją Administratora, jeśli zaistnieje taka potrzeba. </w:t>
      </w:r>
      <w:r>
        <w:rPr>
          <w:lang w:eastAsia="pl-PL"/>
        </w:rPr>
        <w:t xml:space="preserve">W przypadku przekazywania danych podmiotom przetwarzającym lub podprzetwarzającym należy również opisać konkretne środki techniczne i organizacyjne, jakie powinien zastosować podmiot przetwarzający lub podprzetwarzający, aby móc udzielić pomocy </w:t>
      </w:r>
      <w:r w:rsidR="00A178B8">
        <w:rPr>
          <w:lang w:eastAsia="pl-PL"/>
        </w:rPr>
        <w:t>A</w:t>
      </w:r>
      <w:r>
        <w:rPr>
          <w:lang w:eastAsia="pl-PL"/>
        </w:rPr>
        <w:t>dministratorowi.</w:t>
      </w:r>
    </w:p>
    <w:p w14:paraId="1DC27C68" w14:textId="1172E4BF" w:rsidR="003B6B5E" w:rsidRDefault="003B6B5E" w:rsidP="004B2EF1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492B56AE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1EA93432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5C44139E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3AB169BE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43327397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01895255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0C283EA1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7EF75F5B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73122C97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1B458F20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56907240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7E7BE0DB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716E2911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2A2A6697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37AE7A9C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3BA27EA6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63E1872F" w14:textId="4DA3BD99" w:rsidR="003B6B5E" w:rsidRDefault="003B6B5E" w:rsidP="003B6B5E">
      <w:pPr>
        <w:suppressAutoHyphens w:val="0"/>
        <w:spacing w:beforeAutospacing="1" w:afterAutospacing="1"/>
        <w:rPr>
          <w:b/>
          <w:bCs/>
          <w:shd w:val="clear" w:color="auto" w:fill="FFFF00"/>
        </w:rPr>
      </w:pPr>
      <w:r>
        <w:rPr>
          <w:b/>
          <w:bCs/>
          <w:shd w:val="clear" w:color="auto" w:fill="FFFF00"/>
          <w:lang w:eastAsia="pl-PL"/>
        </w:rPr>
        <w:lastRenderedPageBreak/>
        <w:t xml:space="preserve">Opis konkretnych środków technicznych i organizacyjnych, jakie powinien zastosować podmiot przetwarzający, aby móc udzielić pomocy </w:t>
      </w:r>
      <w:proofErr w:type="gramStart"/>
      <w:r w:rsidR="002F74D5">
        <w:rPr>
          <w:b/>
          <w:bCs/>
          <w:shd w:val="clear" w:color="auto" w:fill="FFFF00"/>
          <w:lang w:eastAsia="pl-PL"/>
        </w:rPr>
        <w:t>A</w:t>
      </w:r>
      <w:r>
        <w:rPr>
          <w:b/>
          <w:bCs/>
          <w:shd w:val="clear" w:color="auto" w:fill="FFFF00"/>
          <w:lang w:eastAsia="pl-PL"/>
        </w:rPr>
        <w:t>dministratorowi  (</w:t>
      </w:r>
      <w:proofErr w:type="gramEnd"/>
      <w:r>
        <w:rPr>
          <w:b/>
          <w:bCs/>
          <w:shd w:val="clear" w:color="auto" w:fill="FFFF00"/>
          <w:lang w:eastAsia="pl-PL"/>
        </w:rPr>
        <w:t>wymienić i opisać konkretne środki):</w:t>
      </w:r>
    </w:p>
    <w:p w14:paraId="5E0C10F5" w14:textId="7153D3AD" w:rsidR="003B6B5E" w:rsidRDefault="003B6B5E" w:rsidP="003B6B5E">
      <w:r>
        <w:t xml:space="preserve">Organizacja korzystając z podmiotów przetwarzających wymaga stosowania zabezpieczeń zgodnych z wymaganiami umowy PPDO. Podmioty, którym dane mogą być powierzone (za zgodą Administratora </w:t>
      </w:r>
      <w:r w:rsidR="00E02724">
        <w:t>D</w:t>
      </w:r>
      <w:r>
        <w:t>anych</w:t>
      </w:r>
      <w:r w:rsidR="00F00034">
        <w:t xml:space="preserve"> </w:t>
      </w:r>
      <w:r w:rsidR="00E02724">
        <w:t>O</w:t>
      </w:r>
      <w:r w:rsidR="00F00034">
        <w:t>sobowych</w:t>
      </w:r>
      <w:r>
        <w:t>) są to podmioty z grupy kapitałowej ……………. w których są stosowane dokładnie takie same zabezpieczenia techniczne i organizacyjne jakie ustanowiono w Systemie Zarządzania Bezpieczeństwem Informacji certyfikowanym na zgodność z normą ISO/IEC 27001.</w:t>
      </w:r>
    </w:p>
    <w:p w14:paraId="0FF35CA6" w14:textId="7BFE3CEF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  <w:r>
        <w:rPr>
          <w:lang w:eastAsia="pl-PL"/>
        </w:rPr>
        <w:t>Podmiot IQ.PL Sp. z o. o. jako podmiot spoza grupy …………</w:t>
      </w:r>
      <w:proofErr w:type="gramStart"/>
      <w:r>
        <w:rPr>
          <w:lang w:eastAsia="pl-PL"/>
        </w:rPr>
        <w:t>…….</w:t>
      </w:r>
      <w:proofErr w:type="gramEnd"/>
      <w:r>
        <w:rPr>
          <w:lang w:eastAsia="pl-PL"/>
        </w:rPr>
        <w:t>. poświadcza swoje standardy bezpieczeństwa również certyfikatem ISO/IEC 27001 (284459-2019-AIS-POL-UKAS), ISO:9001 (284458-2019-AQ-POL-RvA).</w:t>
      </w:r>
    </w:p>
    <w:p w14:paraId="6374A63E" w14:textId="77777777" w:rsidR="00072309" w:rsidRDefault="00072309" w:rsidP="003B6B5E">
      <w:pPr>
        <w:suppressAutoHyphens w:val="0"/>
        <w:spacing w:beforeAutospacing="1" w:afterAutospacing="1"/>
        <w:rPr>
          <w:lang w:eastAsia="pl-PL"/>
        </w:rPr>
      </w:pPr>
    </w:p>
    <w:p w14:paraId="06361763" w14:textId="77777777" w:rsidR="003B6B5E" w:rsidRDefault="003B6B5E" w:rsidP="003B6B5E">
      <w:pPr>
        <w:pStyle w:val="oj-doc-ti"/>
        <w:numPr>
          <w:ilvl w:val="0"/>
          <w:numId w:val="35"/>
        </w:numPr>
        <w:spacing w:before="280" w:after="0"/>
        <w:jc w:val="both"/>
        <w:rPr>
          <w:rStyle w:val="oj-italic"/>
        </w:rPr>
      </w:pPr>
      <w:r>
        <w:rPr>
          <w:rStyle w:val="oj-italic"/>
        </w:rPr>
        <w:t>Identyfikacja użytkownika, który wykonywał w danym okresie działania na danych.</w:t>
      </w:r>
    </w:p>
    <w:p w14:paraId="642BE497" w14:textId="77777777" w:rsidR="003B6B5E" w:rsidRDefault="003B6B5E" w:rsidP="003B6B5E">
      <w:pPr>
        <w:pStyle w:val="oj-doc-ti"/>
        <w:numPr>
          <w:ilvl w:val="0"/>
          <w:numId w:val="35"/>
        </w:numPr>
        <w:spacing w:before="0" w:after="0"/>
        <w:jc w:val="both"/>
        <w:rPr>
          <w:rStyle w:val="oj-italic"/>
        </w:rPr>
      </w:pPr>
      <w:r>
        <w:rPr>
          <w:rStyle w:val="oj-italic"/>
        </w:rPr>
        <w:t>Udostępnienie danych z monitoringu lub danych z systemów pozwalających zidentyfikować osoby, które przebywały w pomieszczeniach i mogły mieć dostęp do danych w określonym czasie.</w:t>
      </w:r>
    </w:p>
    <w:p w14:paraId="02ED5478" w14:textId="77777777" w:rsidR="003B6B5E" w:rsidRDefault="003B6B5E" w:rsidP="003B6B5E">
      <w:pPr>
        <w:pStyle w:val="oj-doc-ti"/>
        <w:numPr>
          <w:ilvl w:val="0"/>
          <w:numId w:val="35"/>
        </w:numPr>
        <w:spacing w:before="0" w:after="0"/>
        <w:jc w:val="both"/>
        <w:rPr>
          <w:rStyle w:val="oj-italic"/>
        </w:rPr>
      </w:pPr>
      <w:r>
        <w:rPr>
          <w:rStyle w:val="oj-italic"/>
        </w:rPr>
        <w:t>Informacja o czasie zdarzenia i błędach jakie pojawiły się w danym czasie w aplikacji,</w:t>
      </w:r>
    </w:p>
    <w:p w14:paraId="65CE2A60" w14:textId="77777777" w:rsidR="003B6B5E" w:rsidRDefault="003B6B5E" w:rsidP="003B6B5E">
      <w:pPr>
        <w:pStyle w:val="oj-doc-ti"/>
        <w:numPr>
          <w:ilvl w:val="0"/>
          <w:numId w:val="35"/>
        </w:numPr>
        <w:spacing w:before="0" w:after="0"/>
        <w:jc w:val="both"/>
        <w:rPr>
          <w:rStyle w:val="oj-italic"/>
        </w:rPr>
      </w:pPr>
      <w:r>
        <w:rPr>
          <w:rStyle w:val="oj-italic"/>
        </w:rPr>
        <w:t>Informacja jakie działania (operacje) były wykonywane na danych wraz informacją o tym kto, kiedy je przeprowadzał.</w:t>
      </w:r>
    </w:p>
    <w:p w14:paraId="313C9A37" w14:textId="77777777" w:rsidR="003B6B5E" w:rsidRDefault="003B6B5E" w:rsidP="003B6B5E">
      <w:pPr>
        <w:pStyle w:val="oj-doc-ti"/>
        <w:numPr>
          <w:ilvl w:val="0"/>
          <w:numId w:val="35"/>
        </w:numPr>
        <w:spacing w:before="0" w:after="0"/>
        <w:jc w:val="both"/>
        <w:rPr>
          <w:rStyle w:val="oj-italic"/>
        </w:rPr>
      </w:pPr>
      <w:r>
        <w:rPr>
          <w:rStyle w:val="oj-italic"/>
        </w:rPr>
        <w:t>Inżynieria wsteczna zdarzenia powodującego incydent.</w:t>
      </w:r>
    </w:p>
    <w:p w14:paraId="7CF50BB0" w14:textId="77777777" w:rsidR="003B6B5E" w:rsidRDefault="003B6B5E" w:rsidP="003B6B5E">
      <w:pPr>
        <w:pStyle w:val="oj-doc-ti"/>
        <w:numPr>
          <w:ilvl w:val="0"/>
          <w:numId w:val="35"/>
        </w:numPr>
        <w:spacing w:before="0" w:after="0"/>
        <w:jc w:val="both"/>
        <w:rPr>
          <w:rStyle w:val="oj-italic"/>
        </w:rPr>
      </w:pPr>
      <w:r>
        <w:rPr>
          <w:rStyle w:val="oj-italic"/>
        </w:rPr>
        <w:t>Informacja o czasie i zachowaniach anomalnych aplikacji w danym okresie.</w:t>
      </w:r>
    </w:p>
    <w:p w14:paraId="5FCE6BBA" w14:textId="77777777" w:rsidR="003B6B5E" w:rsidRDefault="003B6B5E" w:rsidP="003B6B5E">
      <w:pPr>
        <w:pStyle w:val="oj-doc-ti"/>
        <w:numPr>
          <w:ilvl w:val="0"/>
          <w:numId w:val="35"/>
        </w:numPr>
        <w:spacing w:before="0" w:after="0"/>
        <w:jc w:val="both"/>
        <w:rPr>
          <w:rStyle w:val="oj-italic"/>
        </w:rPr>
      </w:pPr>
      <w:r>
        <w:rPr>
          <w:rStyle w:val="oj-italic"/>
        </w:rPr>
        <w:t>Udostępnienie Procedury zarządzania incydentami.</w:t>
      </w:r>
    </w:p>
    <w:p w14:paraId="0D07A41A" w14:textId="77777777" w:rsidR="003B6B5E" w:rsidRDefault="003B6B5E" w:rsidP="003B6B5E">
      <w:pPr>
        <w:pStyle w:val="oj-doc-ti"/>
        <w:numPr>
          <w:ilvl w:val="0"/>
          <w:numId w:val="35"/>
        </w:numPr>
        <w:spacing w:before="0" w:after="0"/>
        <w:jc w:val="both"/>
        <w:rPr>
          <w:rStyle w:val="oj-italic"/>
        </w:rPr>
      </w:pPr>
      <w:r>
        <w:rPr>
          <w:rStyle w:val="oj-italic"/>
        </w:rPr>
        <w:t>Korelacja danych i utworzenie raportu o incydencie.</w:t>
      </w:r>
    </w:p>
    <w:p w14:paraId="792F31A3" w14:textId="77777777" w:rsidR="003B6B5E" w:rsidRDefault="003B6B5E" w:rsidP="003B6B5E">
      <w:pPr>
        <w:pStyle w:val="oj-doc-ti"/>
        <w:numPr>
          <w:ilvl w:val="0"/>
          <w:numId w:val="35"/>
        </w:numPr>
        <w:spacing w:before="0" w:after="0"/>
        <w:jc w:val="both"/>
        <w:rPr>
          <w:rStyle w:val="oj-italic"/>
        </w:rPr>
      </w:pPr>
      <w:r>
        <w:rPr>
          <w:rStyle w:val="oj-italic"/>
        </w:rPr>
        <w:t>Analiza śledcza danego zdarzenia.</w:t>
      </w:r>
    </w:p>
    <w:p w14:paraId="22904343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</w:p>
    <w:p w14:paraId="13711D5C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rStyle w:val="oj-italic"/>
          <w:i/>
          <w:iCs/>
          <w:lang w:eastAsia="pl-PL"/>
        </w:rPr>
        <w:t>(niepotrzebne skreślić/usunąć, brakujące dopisać)</w:t>
      </w:r>
    </w:p>
    <w:p w14:paraId="758018DA" w14:textId="77777777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</w:p>
    <w:p w14:paraId="4E465982" w14:textId="77777777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</w:p>
    <w:p w14:paraId="7BE4A2DE" w14:textId="12DF2EE9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</w:p>
    <w:p w14:paraId="1717662E" w14:textId="1F07FB9F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104CCE71" w14:textId="1A5D0FDD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7F363FD0" w14:textId="6518902D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7A5FEA5B" w14:textId="1D491080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170AB5E0" w14:textId="16E4FD23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69CFEB26" w14:textId="391FEBE5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18A98F0E" w14:textId="601715F5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70B2306B" w14:textId="6273DE19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121C5BC6" w14:textId="72426842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78A68DD4" w14:textId="5259F35D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5FDA23A8" w14:textId="62282ABB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39FC3973" w14:textId="26DEF3BC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52393229" w14:textId="77777777" w:rsidR="00CA36AB" w:rsidRDefault="00CA36AB" w:rsidP="003B6B5E">
      <w:pPr>
        <w:suppressAutoHyphens w:val="0"/>
        <w:spacing w:beforeAutospacing="1" w:afterAutospacing="1"/>
        <w:rPr>
          <w:lang w:eastAsia="pl-PL"/>
        </w:rPr>
      </w:pPr>
    </w:p>
    <w:p w14:paraId="0D492C44" w14:textId="77777777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</w:p>
    <w:p w14:paraId="4B33EBDE" w14:textId="77777777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  <w:r>
        <w:rPr>
          <w:lang w:eastAsia="pl-PL"/>
        </w:rPr>
        <w:t>ZAŁĄCZNIK III</w:t>
      </w:r>
    </w:p>
    <w:p w14:paraId="21EC8236" w14:textId="77777777" w:rsidR="003B6B5E" w:rsidRDefault="003B6B5E" w:rsidP="003B6B5E">
      <w:pPr>
        <w:suppressAutoHyphens w:val="0"/>
        <w:spacing w:beforeAutospacing="1" w:afterAutospacing="1"/>
        <w:rPr>
          <w:b/>
          <w:lang w:eastAsia="pl-PL"/>
        </w:rPr>
      </w:pPr>
      <w:r>
        <w:rPr>
          <w:b/>
          <w:lang w:eastAsia="pl-PL"/>
        </w:rPr>
        <w:t>Wykaz podmiotów podprzetwarzających</w:t>
      </w:r>
    </w:p>
    <w:p w14:paraId="094C0DF0" w14:textId="77777777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  <w:r>
        <w:rPr>
          <w:highlight w:val="yellow"/>
          <w:lang w:eastAsia="pl-PL"/>
        </w:rPr>
        <w:t>Niniejszy załącznik należy wypełnić w razie udzielenia szczegółowej zgody na korzystanie z usług podmiotów podprzetwarzających</w:t>
      </w:r>
      <w:r>
        <w:rPr>
          <w:lang w:eastAsia="pl-PL"/>
        </w:rPr>
        <w:t>.</w:t>
      </w:r>
    </w:p>
    <w:p w14:paraId="45BF6C21" w14:textId="77777777" w:rsidR="003B6B5E" w:rsidRDefault="003B6B5E" w:rsidP="003B6B5E">
      <w:pPr>
        <w:suppressAutoHyphens w:val="0"/>
        <w:spacing w:beforeAutospacing="1" w:afterAutospacing="1"/>
        <w:rPr>
          <w:lang w:eastAsia="pl-PL"/>
        </w:rPr>
      </w:pPr>
      <w:r>
        <w:rPr>
          <w:lang w:eastAsia="pl-PL"/>
        </w:rPr>
        <w:t>Administrator zezwolił na korzystanie z usług następujących podmiotów podprzetwarzających:</w:t>
      </w:r>
    </w:p>
    <w:p w14:paraId="5BA413D1" w14:textId="77777777" w:rsidR="003B6B5E" w:rsidRDefault="003B6B5E" w:rsidP="003B6B5E">
      <w:pPr>
        <w:numPr>
          <w:ilvl w:val="0"/>
          <w:numId w:val="36"/>
        </w:numPr>
        <w:suppressAutoHyphens w:val="0"/>
        <w:spacing w:before="166" w:after="166"/>
      </w:pPr>
      <w:r>
        <w:t>Imię nazwisko lub nazwa</w:t>
      </w:r>
    </w:p>
    <w:p w14:paraId="40990CFF" w14:textId="77777777" w:rsidR="003B6B5E" w:rsidRDefault="003B6B5E" w:rsidP="003B6B5E">
      <w:pPr>
        <w:suppressAutoHyphens w:val="0"/>
        <w:spacing w:before="166" w:after="166"/>
        <w:ind w:left="720"/>
      </w:pPr>
      <w:r>
        <w:t>……………………………………………….</w:t>
      </w:r>
    </w:p>
    <w:p w14:paraId="4A9464D5" w14:textId="77777777" w:rsidR="003B6B5E" w:rsidRDefault="003B6B5E" w:rsidP="003B6B5E">
      <w:pPr>
        <w:numPr>
          <w:ilvl w:val="0"/>
          <w:numId w:val="37"/>
        </w:numPr>
        <w:suppressAutoHyphens w:val="0"/>
        <w:spacing w:before="166" w:after="166"/>
      </w:pPr>
      <w:r>
        <w:t>Adres</w:t>
      </w:r>
    </w:p>
    <w:p w14:paraId="39ED232F" w14:textId="77777777" w:rsidR="003B6B5E" w:rsidRDefault="003B6B5E" w:rsidP="003B6B5E">
      <w:pPr>
        <w:suppressAutoHyphens w:val="0"/>
        <w:spacing w:before="166" w:after="166"/>
      </w:pPr>
      <w:r>
        <w:t xml:space="preserve">            ………………………………………………..</w:t>
      </w:r>
    </w:p>
    <w:p w14:paraId="596B99D0" w14:textId="77777777" w:rsidR="003B6B5E" w:rsidRDefault="003B6B5E" w:rsidP="003B6B5E">
      <w:pPr>
        <w:widowControl w:val="0"/>
        <w:numPr>
          <w:ilvl w:val="0"/>
          <w:numId w:val="38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imię i nazwisko, stanowisko i dane kontaktowe osoby wyznaczonej do kontaktów: </w:t>
      </w:r>
    </w:p>
    <w:p w14:paraId="0FF8B54E" w14:textId="77777777" w:rsidR="003B6B5E" w:rsidRDefault="003B6B5E" w:rsidP="003B6B5E">
      <w:pPr>
        <w:widowControl w:val="0"/>
        <w:suppressAutoHyphens w:val="0"/>
        <w:spacing w:beforeAutospacing="1"/>
        <w:ind w:left="720"/>
        <w:rPr>
          <w:lang w:eastAsia="pl-PL"/>
        </w:rPr>
      </w:pPr>
      <w:r>
        <w:rPr>
          <w:lang w:eastAsia="pl-PL"/>
        </w:rPr>
        <w:t>………………………………………………..</w:t>
      </w:r>
    </w:p>
    <w:p w14:paraId="535024A9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</w:p>
    <w:p w14:paraId="449B517E" w14:textId="77777777" w:rsidR="003B6B5E" w:rsidRDefault="003B6B5E" w:rsidP="003B6B5E">
      <w:pPr>
        <w:widowControl w:val="0"/>
        <w:numPr>
          <w:ilvl w:val="0"/>
          <w:numId w:val="39"/>
        </w:numPr>
        <w:suppressAutoHyphens w:val="0"/>
        <w:spacing w:beforeAutospacing="1" w:after="166"/>
        <w:rPr>
          <w:lang w:eastAsia="pl-PL"/>
        </w:rPr>
      </w:pPr>
      <w:r>
        <w:rPr>
          <w:lang w:eastAsia="pl-PL"/>
        </w:rPr>
        <w:t>Opis przetwarzania (w tym jasne określenie zakresu odpowiedzialności w przypadku upoważnienia kilku podmiotów podprzetwarzających):</w:t>
      </w:r>
    </w:p>
    <w:p w14:paraId="15923068" w14:textId="77777777" w:rsidR="003B6B5E" w:rsidRDefault="003B6B5E" w:rsidP="003B6B5E">
      <w:pPr>
        <w:widowControl w:val="0"/>
        <w:suppressAutoHyphens w:val="0"/>
        <w:spacing w:beforeAutospacing="1" w:after="166"/>
        <w:rPr>
          <w:lang w:eastAsia="pl-PL"/>
        </w:rPr>
      </w:pPr>
      <w:r>
        <w:rPr>
          <w:lang w:eastAsia="pl-PL"/>
        </w:rPr>
        <w:t xml:space="preserve">            ………………………………………………….</w:t>
      </w:r>
    </w:p>
    <w:p w14:paraId="2457D342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     2.  Imię nazwisko lub nazwa</w:t>
      </w:r>
    </w:p>
    <w:p w14:paraId="58505DC5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          ……………………………………………………….</w:t>
      </w:r>
    </w:p>
    <w:p w14:paraId="1E2A43C2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</w:p>
    <w:p w14:paraId="56762040" w14:textId="77777777" w:rsidR="003B6B5E" w:rsidRDefault="003B6B5E" w:rsidP="003B6B5E">
      <w:pPr>
        <w:widowControl w:val="0"/>
        <w:numPr>
          <w:ilvl w:val="0"/>
          <w:numId w:val="40"/>
        </w:numPr>
        <w:suppressAutoHyphens w:val="0"/>
        <w:spacing w:beforeAutospacing="1"/>
      </w:pPr>
      <w:r>
        <w:rPr>
          <w:lang w:eastAsia="pl-PL"/>
        </w:rPr>
        <w:lastRenderedPageBreak/>
        <w:t>Adres</w:t>
      </w:r>
    </w:p>
    <w:p w14:paraId="0CC008A0" w14:textId="77777777" w:rsidR="003B6B5E" w:rsidRDefault="003B6B5E" w:rsidP="003B6B5E">
      <w:pPr>
        <w:widowControl w:val="0"/>
        <w:suppressAutoHyphens w:val="0"/>
        <w:spacing w:beforeAutospacing="1"/>
      </w:pPr>
      <w:r>
        <w:rPr>
          <w:lang w:eastAsia="pl-PL"/>
        </w:rPr>
        <w:t xml:space="preserve">           ……………………………………………………..</w:t>
      </w:r>
    </w:p>
    <w:p w14:paraId="3E179FA4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</w:p>
    <w:p w14:paraId="2B54354A" w14:textId="77777777" w:rsidR="003B6B5E" w:rsidRDefault="003B6B5E" w:rsidP="003B6B5E">
      <w:pPr>
        <w:widowControl w:val="0"/>
        <w:numPr>
          <w:ilvl w:val="0"/>
          <w:numId w:val="40"/>
        </w:numPr>
        <w:suppressAutoHyphens w:val="0"/>
        <w:spacing w:beforeAutospacing="1"/>
        <w:rPr>
          <w:lang w:eastAsia="pl-PL"/>
        </w:rPr>
      </w:pPr>
      <w:r>
        <w:rPr>
          <w:lang w:eastAsia="pl-PL"/>
        </w:rPr>
        <w:t>imię i nazwisko, stanowisko i dane kontaktowe osoby wyznaczonej do kontaktów:</w:t>
      </w:r>
    </w:p>
    <w:p w14:paraId="588D2223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  <w:r>
        <w:rPr>
          <w:lang w:eastAsia="pl-PL"/>
        </w:rPr>
        <w:t xml:space="preserve">           …………………………………………………………</w:t>
      </w:r>
    </w:p>
    <w:p w14:paraId="396372C8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</w:p>
    <w:p w14:paraId="373722DF" w14:textId="77777777" w:rsidR="003B6B5E" w:rsidRDefault="003B6B5E" w:rsidP="003B6B5E">
      <w:pPr>
        <w:widowControl w:val="0"/>
        <w:numPr>
          <w:ilvl w:val="0"/>
          <w:numId w:val="40"/>
        </w:numPr>
        <w:suppressAutoHyphens w:val="0"/>
        <w:spacing w:beforeAutospacing="1" w:after="166"/>
        <w:rPr>
          <w:lang w:eastAsia="pl-PL"/>
        </w:rPr>
      </w:pPr>
      <w:r>
        <w:rPr>
          <w:lang w:eastAsia="pl-PL"/>
        </w:rPr>
        <w:t>Opis przetwarzania (w tym jasne określenie zakresu odpowiedzialności w przypadku upoważnienia kilku podmiotów podprzetwarzających):</w:t>
      </w:r>
    </w:p>
    <w:p w14:paraId="59419209" w14:textId="77777777" w:rsidR="003B6B5E" w:rsidRDefault="003B6B5E" w:rsidP="003B6B5E">
      <w:pPr>
        <w:widowControl w:val="0"/>
        <w:suppressAutoHyphens w:val="0"/>
        <w:spacing w:beforeAutospacing="1" w:after="166"/>
        <w:rPr>
          <w:lang w:eastAsia="pl-PL"/>
        </w:rPr>
      </w:pPr>
      <w:r>
        <w:rPr>
          <w:lang w:eastAsia="pl-PL"/>
        </w:rPr>
        <w:t xml:space="preserve">           ……………………………………………………….</w:t>
      </w:r>
    </w:p>
    <w:p w14:paraId="438C58FB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</w:p>
    <w:p w14:paraId="7A3E7CBB" w14:textId="77777777" w:rsidR="003B6B5E" w:rsidRDefault="003B6B5E" w:rsidP="003B6B5E">
      <w:pPr>
        <w:widowControl w:val="0"/>
        <w:suppressAutoHyphens w:val="0"/>
        <w:spacing w:beforeAutospacing="1"/>
        <w:rPr>
          <w:lang w:eastAsia="pl-PL"/>
        </w:rPr>
      </w:pPr>
    </w:p>
    <w:p w14:paraId="4A44132F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30A0D8A7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25A44BB2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2AF8BB04" w14:textId="77777777" w:rsidR="003B6B5E" w:rsidRDefault="003B6B5E" w:rsidP="003B6B5E">
      <w:pPr>
        <w:suppressAutoHyphens w:val="0"/>
        <w:rPr>
          <w:vanish/>
          <w:lang w:eastAsia="pl-PL"/>
        </w:rPr>
      </w:pPr>
    </w:p>
    <w:p w14:paraId="232B49A5" w14:textId="77777777" w:rsidR="003B6B5E" w:rsidRDefault="003B6B5E" w:rsidP="003B6B5E"/>
    <w:p w14:paraId="4BA3BC33" w14:textId="77777777" w:rsidR="00AD0B42" w:rsidRDefault="00AD0B42" w:rsidP="00B56A3F">
      <w:pPr>
        <w:pStyle w:val="oj-doc-ti"/>
        <w:jc w:val="both"/>
      </w:pPr>
    </w:p>
    <w:p w14:paraId="6377C917" w14:textId="77777777" w:rsidR="00AD0B42" w:rsidRDefault="00AD0B42" w:rsidP="00B56A3F">
      <w:pPr>
        <w:pStyle w:val="oj-doc-ti"/>
        <w:jc w:val="both"/>
      </w:pPr>
    </w:p>
    <w:p w14:paraId="056A6C06" w14:textId="77777777" w:rsidR="00AD0B42" w:rsidRDefault="00AD0B42" w:rsidP="00B56A3F">
      <w:pPr>
        <w:pStyle w:val="oj-doc-ti"/>
        <w:jc w:val="both"/>
      </w:pPr>
    </w:p>
    <w:p w14:paraId="5EBECE89" w14:textId="77777777" w:rsidR="00AD0B42" w:rsidRDefault="00AD0B42" w:rsidP="00B56A3F">
      <w:pPr>
        <w:pStyle w:val="oj-doc-ti"/>
        <w:jc w:val="both"/>
      </w:pPr>
    </w:p>
    <w:p w14:paraId="59064BFD" w14:textId="63316F91" w:rsidR="00AD0B42" w:rsidRDefault="00AD0B42" w:rsidP="00B56A3F">
      <w:pPr>
        <w:pStyle w:val="oj-doc-ti"/>
        <w:jc w:val="both"/>
      </w:pPr>
    </w:p>
    <w:p w14:paraId="619E0A2A" w14:textId="77777777" w:rsidR="00AD0B42" w:rsidRDefault="00AD0B42" w:rsidP="00B56A3F">
      <w:pPr>
        <w:pStyle w:val="oj-doc-ti"/>
        <w:jc w:val="both"/>
      </w:pPr>
    </w:p>
    <w:p w14:paraId="476DCFB1" w14:textId="77777777" w:rsidR="002306BF" w:rsidRDefault="002306BF" w:rsidP="00944312">
      <w:pPr>
        <w:suppressAutoHyphens w:val="0"/>
        <w:spacing w:before="100" w:beforeAutospacing="1" w:after="100" w:afterAutospacing="1"/>
      </w:pPr>
    </w:p>
    <w:sectPr w:rsidR="002306BF"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0DC28" w14:textId="77777777" w:rsidR="00AD530E" w:rsidRDefault="00AD530E">
      <w:r>
        <w:separator/>
      </w:r>
    </w:p>
  </w:endnote>
  <w:endnote w:type="continuationSeparator" w:id="0">
    <w:p w14:paraId="05686DCF" w14:textId="77777777" w:rsidR="00AD530E" w:rsidRDefault="00AD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ans-serif">
    <w:altName w:val="Arial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87CC9" w14:textId="77777777" w:rsidR="00295D53" w:rsidRDefault="00295D53">
    <w:pPr>
      <w:pStyle w:val="Stopka"/>
    </w:pPr>
  </w:p>
  <w:p w14:paraId="075814D2" w14:textId="77777777" w:rsidR="00295D53" w:rsidRDefault="00295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2EAF5" w14:textId="77777777" w:rsidR="00AD530E" w:rsidRDefault="00AD530E">
      <w:r>
        <w:separator/>
      </w:r>
    </w:p>
  </w:footnote>
  <w:footnote w:type="continuationSeparator" w:id="0">
    <w:p w14:paraId="47DD4BAC" w14:textId="77777777" w:rsidR="00AD530E" w:rsidRDefault="00AD5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WW-Listawypunktowana"/>
      <w:lvlText w:val="%1."/>
      <w:lvlJc w:val="left"/>
      <w:pPr>
        <w:tabs>
          <w:tab w:val="num" w:pos="0"/>
        </w:tabs>
        <w:ind w:left="312" w:hanging="360"/>
      </w:pPr>
      <w:rPr>
        <w:rFonts w:hint="default"/>
        <w:b w:val="0"/>
        <w:bCs/>
        <w:color w:val="auto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15" w:hanging="360"/>
      </w:pPr>
      <w:rPr>
        <w:rFonts w:hint="default"/>
        <w:b w:val="0"/>
        <w:bCs/>
        <w:color w:val="auto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agwek7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cs="Times New Roman" w:hint="default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color w:val="auto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672" w:hanging="360"/>
      </w:pPr>
      <w:rPr>
        <w:rFonts w:hint="default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Cs w:val="20"/>
      </w:rPr>
    </w:lvl>
  </w:abstractNum>
  <w:abstractNum w:abstractNumId="8" w15:restartNumberingAfterBreak="0">
    <w:nsid w:val="01E71FC6"/>
    <w:multiLevelType w:val="multilevel"/>
    <w:tmpl w:val="7370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04E148A6"/>
    <w:multiLevelType w:val="multilevel"/>
    <w:tmpl w:val="A1B89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5AF36BB"/>
    <w:multiLevelType w:val="multilevel"/>
    <w:tmpl w:val="AEB0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124C20A0"/>
    <w:multiLevelType w:val="hybridMultilevel"/>
    <w:tmpl w:val="B0E26670"/>
    <w:lvl w:ilvl="0" w:tplc="643CAC1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12D949CE"/>
    <w:multiLevelType w:val="multilevel"/>
    <w:tmpl w:val="2C22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184A0C1A"/>
    <w:multiLevelType w:val="hybridMultilevel"/>
    <w:tmpl w:val="17E04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1EF"/>
    <w:multiLevelType w:val="hybridMultilevel"/>
    <w:tmpl w:val="F2D451C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color w:val="auto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F7E9A"/>
    <w:multiLevelType w:val="hybridMultilevel"/>
    <w:tmpl w:val="5C28D2D0"/>
    <w:lvl w:ilvl="0" w:tplc="EFE4A7C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1D3A7B"/>
    <w:multiLevelType w:val="hybridMultilevel"/>
    <w:tmpl w:val="5D865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692CE4"/>
    <w:multiLevelType w:val="hybridMultilevel"/>
    <w:tmpl w:val="E96A1A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C71294"/>
    <w:multiLevelType w:val="multilevel"/>
    <w:tmpl w:val="C6124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259D25A7"/>
    <w:multiLevelType w:val="hybridMultilevel"/>
    <w:tmpl w:val="5D586AD8"/>
    <w:lvl w:ilvl="0" w:tplc="990A8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422ABC"/>
    <w:multiLevelType w:val="multilevel"/>
    <w:tmpl w:val="6F9C4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303B785B"/>
    <w:multiLevelType w:val="multilevel"/>
    <w:tmpl w:val="211C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32ED78CA"/>
    <w:multiLevelType w:val="hybridMultilevel"/>
    <w:tmpl w:val="3DC63C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9A41501"/>
    <w:multiLevelType w:val="hybridMultilevel"/>
    <w:tmpl w:val="6C3CB9D2"/>
    <w:lvl w:ilvl="0" w:tplc="6F40459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color w:val="auto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5999"/>
    <w:multiLevelType w:val="multilevel"/>
    <w:tmpl w:val="1F5C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4B053855"/>
    <w:multiLevelType w:val="multilevel"/>
    <w:tmpl w:val="8578C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B827F8B"/>
    <w:multiLevelType w:val="hybridMultilevel"/>
    <w:tmpl w:val="86F00966"/>
    <w:name w:val="WW8Num72"/>
    <w:lvl w:ilvl="0" w:tplc="6F40459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color w:val="auto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24C2E"/>
    <w:multiLevelType w:val="hybridMultilevel"/>
    <w:tmpl w:val="5E820D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9F64B7"/>
    <w:multiLevelType w:val="hybridMultilevel"/>
    <w:tmpl w:val="374858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2740BE"/>
    <w:multiLevelType w:val="hybridMultilevel"/>
    <w:tmpl w:val="7B027D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E52BA2"/>
    <w:multiLevelType w:val="hybridMultilevel"/>
    <w:tmpl w:val="6C3CB9D2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color w:val="auto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C0190"/>
    <w:multiLevelType w:val="multilevel"/>
    <w:tmpl w:val="3A821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3AB6472"/>
    <w:multiLevelType w:val="hybridMultilevel"/>
    <w:tmpl w:val="5D586AD8"/>
    <w:lvl w:ilvl="0" w:tplc="990A8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1F123E"/>
    <w:multiLevelType w:val="multilevel"/>
    <w:tmpl w:val="EF2A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66BE4901"/>
    <w:multiLevelType w:val="multilevel"/>
    <w:tmpl w:val="D3DC5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68EF672D"/>
    <w:multiLevelType w:val="hybridMultilevel"/>
    <w:tmpl w:val="E2E4E1B2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720" w:hanging="360"/>
      </w:pPr>
      <w:rPr>
        <w:rFonts w:hint="default"/>
        <w:color w:val="auto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FF6229"/>
    <w:multiLevelType w:val="hybridMultilevel"/>
    <w:tmpl w:val="22AEE1F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color w:val="auto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45F4C"/>
    <w:multiLevelType w:val="hybridMultilevel"/>
    <w:tmpl w:val="4596FC4C"/>
    <w:lvl w:ilvl="0" w:tplc="911C4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FF4424"/>
    <w:multiLevelType w:val="multilevel"/>
    <w:tmpl w:val="D08E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349868120">
    <w:abstractNumId w:val="0"/>
  </w:num>
  <w:num w:numId="2" w16cid:durableId="917597033">
    <w:abstractNumId w:val="1"/>
  </w:num>
  <w:num w:numId="3" w16cid:durableId="821317515">
    <w:abstractNumId w:val="2"/>
  </w:num>
  <w:num w:numId="4" w16cid:durableId="2116318461">
    <w:abstractNumId w:val="3"/>
  </w:num>
  <w:num w:numId="5" w16cid:durableId="606543488">
    <w:abstractNumId w:val="4"/>
  </w:num>
  <w:num w:numId="6" w16cid:durableId="1097408304">
    <w:abstractNumId w:val="5"/>
  </w:num>
  <w:num w:numId="7" w16cid:durableId="507064514">
    <w:abstractNumId w:val="6"/>
  </w:num>
  <w:num w:numId="8" w16cid:durableId="965619529">
    <w:abstractNumId w:val="7"/>
  </w:num>
  <w:num w:numId="9" w16cid:durableId="981926430">
    <w:abstractNumId w:val="11"/>
  </w:num>
  <w:num w:numId="10" w16cid:durableId="348526242">
    <w:abstractNumId w:val="16"/>
  </w:num>
  <w:num w:numId="11" w16cid:durableId="394133615">
    <w:abstractNumId w:val="29"/>
  </w:num>
  <w:num w:numId="12" w16cid:durableId="1534342488">
    <w:abstractNumId w:val="32"/>
  </w:num>
  <w:num w:numId="13" w16cid:durableId="1628974395">
    <w:abstractNumId w:val="26"/>
  </w:num>
  <w:num w:numId="14" w16cid:durableId="229704503">
    <w:abstractNumId w:val="35"/>
  </w:num>
  <w:num w:numId="15" w16cid:durableId="1157721127">
    <w:abstractNumId w:val="23"/>
  </w:num>
  <w:num w:numId="16" w16cid:durableId="1337225914">
    <w:abstractNumId w:val="17"/>
  </w:num>
  <w:num w:numId="17" w16cid:durableId="545798042">
    <w:abstractNumId w:val="22"/>
  </w:num>
  <w:num w:numId="18" w16cid:durableId="873345600">
    <w:abstractNumId w:val="13"/>
  </w:num>
  <w:num w:numId="19" w16cid:durableId="758327152">
    <w:abstractNumId w:val="19"/>
  </w:num>
  <w:num w:numId="20" w16cid:durableId="589196127">
    <w:abstractNumId w:val="37"/>
  </w:num>
  <w:num w:numId="21" w16cid:durableId="139662913">
    <w:abstractNumId w:val="15"/>
  </w:num>
  <w:num w:numId="22" w16cid:durableId="1982033553">
    <w:abstractNumId w:val="27"/>
  </w:num>
  <w:num w:numId="23" w16cid:durableId="19357338">
    <w:abstractNumId w:val="28"/>
  </w:num>
  <w:num w:numId="24" w16cid:durableId="1474752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65013084">
    <w:abstractNumId w:val="36"/>
  </w:num>
  <w:num w:numId="26" w16cid:durableId="54596424">
    <w:abstractNumId w:val="14"/>
  </w:num>
  <w:num w:numId="27" w16cid:durableId="872301642">
    <w:abstractNumId w:val="30"/>
  </w:num>
  <w:num w:numId="28" w16cid:durableId="2007202956">
    <w:abstractNumId w:val="9"/>
  </w:num>
  <w:num w:numId="29" w16cid:durableId="88041604">
    <w:abstractNumId w:val="24"/>
  </w:num>
  <w:num w:numId="30" w16cid:durableId="1345859894">
    <w:abstractNumId w:val="12"/>
  </w:num>
  <w:num w:numId="31" w16cid:durableId="1915160508">
    <w:abstractNumId w:val="21"/>
  </w:num>
  <w:num w:numId="32" w16cid:durableId="561404055">
    <w:abstractNumId w:val="38"/>
  </w:num>
  <w:num w:numId="33" w16cid:durableId="603348413">
    <w:abstractNumId w:val="18"/>
  </w:num>
  <w:num w:numId="34" w16cid:durableId="1423600182">
    <w:abstractNumId w:val="20"/>
  </w:num>
  <w:num w:numId="35" w16cid:durableId="2109041360">
    <w:abstractNumId w:val="31"/>
  </w:num>
  <w:num w:numId="36" w16cid:durableId="876430987">
    <w:abstractNumId w:val="25"/>
  </w:num>
  <w:num w:numId="37" w16cid:durableId="812648163">
    <w:abstractNumId w:val="10"/>
  </w:num>
  <w:num w:numId="38" w16cid:durableId="1456414097">
    <w:abstractNumId w:val="34"/>
  </w:num>
  <w:num w:numId="39" w16cid:durableId="1778527753">
    <w:abstractNumId w:val="8"/>
  </w:num>
  <w:num w:numId="40" w16cid:durableId="515770981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czepan Gurboda">
    <w15:presenceInfo w15:providerId="None" w15:userId="Szczepan Gurbo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0A8"/>
    <w:rsid w:val="0001352F"/>
    <w:rsid w:val="000155F8"/>
    <w:rsid w:val="00020E0F"/>
    <w:rsid w:val="00022389"/>
    <w:rsid w:val="000234AB"/>
    <w:rsid w:val="00023990"/>
    <w:rsid w:val="000306CC"/>
    <w:rsid w:val="00035ECB"/>
    <w:rsid w:val="00046FE6"/>
    <w:rsid w:val="000509DE"/>
    <w:rsid w:val="00064AED"/>
    <w:rsid w:val="00072309"/>
    <w:rsid w:val="00080D2C"/>
    <w:rsid w:val="000974A3"/>
    <w:rsid w:val="000A410C"/>
    <w:rsid w:val="000B4A90"/>
    <w:rsid w:val="000D7C89"/>
    <w:rsid w:val="000F411C"/>
    <w:rsid w:val="000F67A6"/>
    <w:rsid w:val="00100B24"/>
    <w:rsid w:val="00107623"/>
    <w:rsid w:val="0011322D"/>
    <w:rsid w:val="001175DE"/>
    <w:rsid w:val="00117784"/>
    <w:rsid w:val="00122E4D"/>
    <w:rsid w:val="0012675B"/>
    <w:rsid w:val="00136AFD"/>
    <w:rsid w:val="00144742"/>
    <w:rsid w:val="0014545E"/>
    <w:rsid w:val="00146A1B"/>
    <w:rsid w:val="00164D1A"/>
    <w:rsid w:val="0016565B"/>
    <w:rsid w:val="0017710B"/>
    <w:rsid w:val="001777CB"/>
    <w:rsid w:val="00177EFF"/>
    <w:rsid w:val="001800EE"/>
    <w:rsid w:val="0018440F"/>
    <w:rsid w:val="001975E2"/>
    <w:rsid w:val="001A307B"/>
    <w:rsid w:val="001B2856"/>
    <w:rsid w:val="001B5520"/>
    <w:rsid w:val="001C1ACC"/>
    <w:rsid w:val="001C77C0"/>
    <w:rsid w:val="001E24E0"/>
    <w:rsid w:val="001E2CF5"/>
    <w:rsid w:val="001E3B15"/>
    <w:rsid w:val="001E7CB1"/>
    <w:rsid w:val="0020534D"/>
    <w:rsid w:val="002224E6"/>
    <w:rsid w:val="00227A31"/>
    <w:rsid w:val="002306BF"/>
    <w:rsid w:val="00230EF3"/>
    <w:rsid w:val="00233DB1"/>
    <w:rsid w:val="002446AD"/>
    <w:rsid w:val="002552AE"/>
    <w:rsid w:val="00263086"/>
    <w:rsid w:val="00266887"/>
    <w:rsid w:val="00272F24"/>
    <w:rsid w:val="00272F95"/>
    <w:rsid w:val="00273B2D"/>
    <w:rsid w:val="00284738"/>
    <w:rsid w:val="002874F7"/>
    <w:rsid w:val="00295D53"/>
    <w:rsid w:val="002A0E50"/>
    <w:rsid w:val="002A1CAA"/>
    <w:rsid w:val="002B1A46"/>
    <w:rsid w:val="002C226F"/>
    <w:rsid w:val="002D7140"/>
    <w:rsid w:val="002E0A50"/>
    <w:rsid w:val="002F2A60"/>
    <w:rsid w:val="002F5D78"/>
    <w:rsid w:val="002F74D5"/>
    <w:rsid w:val="00303858"/>
    <w:rsid w:val="003055FF"/>
    <w:rsid w:val="00306762"/>
    <w:rsid w:val="00306EB8"/>
    <w:rsid w:val="00313137"/>
    <w:rsid w:val="00340AF9"/>
    <w:rsid w:val="00342A7D"/>
    <w:rsid w:val="00353E49"/>
    <w:rsid w:val="003638E9"/>
    <w:rsid w:val="0037280F"/>
    <w:rsid w:val="0037289C"/>
    <w:rsid w:val="00380938"/>
    <w:rsid w:val="003838FC"/>
    <w:rsid w:val="003848C1"/>
    <w:rsid w:val="0038773A"/>
    <w:rsid w:val="003A4287"/>
    <w:rsid w:val="003B6B5E"/>
    <w:rsid w:val="003B70EB"/>
    <w:rsid w:val="003B7F78"/>
    <w:rsid w:val="003C4667"/>
    <w:rsid w:val="003D20A8"/>
    <w:rsid w:val="003D2705"/>
    <w:rsid w:val="003E107C"/>
    <w:rsid w:val="003E52ED"/>
    <w:rsid w:val="003E7465"/>
    <w:rsid w:val="003F55E1"/>
    <w:rsid w:val="003F5C31"/>
    <w:rsid w:val="003F6789"/>
    <w:rsid w:val="00426BEB"/>
    <w:rsid w:val="00430906"/>
    <w:rsid w:val="00430CFD"/>
    <w:rsid w:val="004513D7"/>
    <w:rsid w:val="00466AE6"/>
    <w:rsid w:val="00471113"/>
    <w:rsid w:val="004728DD"/>
    <w:rsid w:val="00472E27"/>
    <w:rsid w:val="0048072F"/>
    <w:rsid w:val="00481183"/>
    <w:rsid w:val="004A4E9E"/>
    <w:rsid w:val="004B2EF1"/>
    <w:rsid w:val="004B40AC"/>
    <w:rsid w:val="004B600C"/>
    <w:rsid w:val="004D4768"/>
    <w:rsid w:val="004D4E33"/>
    <w:rsid w:val="004D7832"/>
    <w:rsid w:val="004E41BC"/>
    <w:rsid w:val="004F08A7"/>
    <w:rsid w:val="004F5FC3"/>
    <w:rsid w:val="004F7DE8"/>
    <w:rsid w:val="00505B8B"/>
    <w:rsid w:val="00512DED"/>
    <w:rsid w:val="00514DEB"/>
    <w:rsid w:val="00520E34"/>
    <w:rsid w:val="00523478"/>
    <w:rsid w:val="005463AF"/>
    <w:rsid w:val="005534DE"/>
    <w:rsid w:val="0056050B"/>
    <w:rsid w:val="00561E6F"/>
    <w:rsid w:val="00562934"/>
    <w:rsid w:val="00564505"/>
    <w:rsid w:val="005645FF"/>
    <w:rsid w:val="00566CF3"/>
    <w:rsid w:val="0057635B"/>
    <w:rsid w:val="00580A43"/>
    <w:rsid w:val="00581B9A"/>
    <w:rsid w:val="00593EC2"/>
    <w:rsid w:val="0059616C"/>
    <w:rsid w:val="0059763C"/>
    <w:rsid w:val="00597FDD"/>
    <w:rsid w:val="005A1AD3"/>
    <w:rsid w:val="005A5AF2"/>
    <w:rsid w:val="005A751B"/>
    <w:rsid w:val="005B09E2"/>
    <w:rsid w:val="005B0A99"/>
    <w:rsid w:val="005D7D20"/>
    <w:rsid w:val="005D7D59"/>
    <w:rsid w:val="005E27A2"/>
    <w:rsid w:val="005F141B"/>
    <w:rsid w:val="005F42DF"/>
    <w:rsid w:val="00612E5F"/>
    <w:rsid w:val="00616B60"/>
    <w:rsid w:val="00620001"/>
    <w:rsid w:val="00624D88"/>
    <w:rsid w:val="00631337"/>
    <w:rsid w:val="0063412E"/>
    <w:rsid w:val="00635539"/>
    <w:rsid w:val="00641DE4"/>
    <w:rsid w:val="00651C44"/>
    <w:rsid w:val="00660F22"/>
    <w:rsid w:val="00661811"/>
    <w:rsid w:val="00666064"/>
    <w:rsid w:val="006676FA"/>
    <w:rsid w:val="00676B04"/>
    <w:rsid w:val="00676F04"/>
    <w:rsid w:val="0068259B"/>
    <w:rsid w:val="006833B9"/>
    <w:rsid w:val="00692947"/>
    <w:rsid w:val="006A352E"/>
    <w:rsid w:val="006A4BC6"/>
    <w:rsid w:val="006D3566"/>
    <w:rsid w:val="006E19B1"/>
    <w:rsid w:val="006E43E9"/>
    <w:rsid w:val="006E474F"/>
    <w:rsid w:val="006E5208"/>
    <w:rsid w:val="006F1D49"/>
    <w:rsid w:val="00700B25"/>
    <w:rsid w:val="0070438C"/>
    <w:rsid w:val="00706007"/>
    <w:rsid w:val="00711868"/>
    <w:rsid w:val="00712B93"/>
    <w:rsid w:val="007204DC"/>
    <w:rsid w:val="00722174"/>
    <w:rsid w:val="00727D27"/>
    <w:rsid w:val="00727E4E"/>
    <w:rsid w:val="007331B3"/>
    <w:rsid w:val="00740844"/>
    <w:rsid w:val="0075185E"/>
    <w:rsid w:val="00756DF4"/>
    <w:rsid w:val="007626E0"/>
    <w:rsid w:val="007643BF"/>
    <w:rsid w:val="007702D9"/>
    <w:rsid w:val="007802D1"/>
    <w:rsid w:val="0078153D"/>
    <w:rsid w:val="00784C57"/>
    <w:rsid w:val="00787AAC"/>
    <w:rsid w:val="00792572"/>
    <w:rsid w:val="00794D4E"/>
    <w:rsid w:val="007C2E4F"/>
    <w:rsid w:val="007E48B5"/>
    <w:rsid w:val="007E6BBC"/>
    <w:rsid w:val="007F2D58"/>
    <w:rsid w:val="007F390F"/>
    <w:rsid w:val="0080036A"/>
    <w:rsid w:val="00812AB7"/>
    <w:rsid w:val="008131A5"/>
    <w:rsid w:val="00814390"/>
    <w:rsid w:val="00817994"/>
    <w:rsid w:val="008225B5"/>
    <w:rsid w:val="00825C33"/>
    <w:rsid w:val="00856DE3"/>
    <w:rsid w:val="0085746E"/>
    <w:rsid w:val="0086406E"/>
    <w:rsid w:val="00865508"/>
    <w:rsid w:val="00880C64"/>
    <w:rsid w:val="00891BEF"/>
    <w:rsid w:val="00894E8F"/>
    <w:rsid w:val="008B3D75"/>
    <w:rsid w:val="008C6B77"/>
    <w:rsid w:val="008C7022"/>
    <w:rsid w:val="008D2ACE"/>
    <w:rsid w:val="008E7BC6"/>
    <w:rsid w:val="009032DC"/>
    <w:rsid w:val="009046FB"/>
    <w:rsid w:val="009055AE"/>
    <w:rsid w:val="00907A54"/>
    <w:rsid w:val="0091230E"/>
    <w:rsid w:val="0092021B"/>
    <w:rsid w:val="00932E34"/>
    <w:rsid w:val="00942EAF"/>
    <w:rsid w:val="00944312"/>
    <w:rsid w:val="00973C7D"/>
    <w:rsid w:val="00982706"/>
    <w:rsid w:val="00986446"/>
    <w:rsid w:val="009919C0"/>
    <w:rsid w:val="00996D9D"/>
    <w:rsid w:val="009A702D"/>
    <w:rsid w:val="009C4CA7"/>
    <w:rsid w:val="009D23EB"/>
    <w:rsid w:val="009D2E30"/>
    <w:rsid w:val="009E1FD0"/>
    <w:rsid w:val="009F7142"/>
    <w:rsid w:val="00A04ADD"/>
    <w:rsid w:val="00A111C6"/>
    <w:rsid w:val="00A178B8"/>
    <w:rsid w:val="00A34B74"/>
    <w:rsid w:val="00A50867"/>
    <w:rsid w:val="00A61967"/>
    <w:rsid w:val="00A64D0F"/>
    <w:rsid w:val="00A721C0"/>
    <w:rsid w:val="00A957BA"/>
    <w:rsid w:val="00AA6952"/>
    <w:rsid w:val="00AA7A77"/>
    <w:rsid w:val="00AB4BC4"/>
    <w:rsid w:val="00AC2EC2"/>
    <w:rsid w:val="00AC50C7"/>
    <w:rsid w:val="00AD0B42"/>
    <w:rsid w:val="00AD38C2"/>
    <w:rsid w:val="00AD530E"/>
    <w:rsid w:val="00AD7BD1"/>
    <w:rsid w:val="00AE0B5C"/>
    <w:rsid w:val="00AF0D9F"/>
    <w:rsid w:val="00AF1AAD"/>
    <w:rsid w:val="00B04A35"/>
    <w:rsid w:val="00B0778C"/>
    <w:rsid w:val="00B17C50"/>
    <w:rsid w:val="00B22E61"/>
    <w:rsid w:val="00B23192"/>
    <w:rsid w:val="00B36B97"/>
    <w:rsid w:val="00B4044B"/>
    <w:rsid w:val="00B40CC7"/>
    <w:rsid w:val="00B434E4"/>
    <w:rsid w:val="00B469A0"/>
    <w:rsid w:val="00B47D96"/>
    <w:rsid w:val="00B5385A"/>
    <w:rsid w:val="00B56A3F"/>
    <w:rsid w:val="00B61351"/>
    <w:rsid w:val="00B65EF1"/>
    <w:rsid w:val="00B75A05"/>
    <w:rsid w:val="00B84FDC"/>
    <w:rsid w:val="00B9083D"/>
    <w:rsid w:val="00BA1E32"/>
    <w:rsid w:val="00BA2C05"/>
    <w:rsid w:val="00BA54BD"/>
    <w:rsid w:val="00BC6BC2"/>
    <w:rsid w:val="00BD231D"/>
    <w:rsid w:val="00BD3790"/>
    <w:rsid w:val="00BD4985"/>
    <w:rsid w:val="00BD76EE"/>
    <w:rsid w:val="00BE255F"/>
    <w:rsid w:val="00BE5D32"/>
    <w:rsid w:val="00BE6EFB"/>
    <w:rsid w:val="00BF1FA2"/>
    <w:rsid w:val="00BF7214"/>
    <w:rsid w:val="00BF7B92"/>
    <w:rsid w:val="00C0565C"/>
    <w:rsid w:val="00C063EF"/>
    <w:rsid w:val="00C07A45"/>
    <w:rsid w:val="00C1099E"/>
    <w:rsid w:val="00C13255"/>
    <w:rsid w:val="00C1379D"/>
    <w:rsid w:val="00C25339"/>
    <w:rsid w:val="00C367B6"/>
    <w:rsid w:val="00C43253"/>
    <w:rsid w:val="00C56D96"/>
    <w:rsid w:val="00C61A9A"/>
    <w:rsid w:val="00C71906"/>
    <w:rsid w:val="00C84580"/>
    <w:rsid w:val="00C856D2"/>
    <w:rsid w:val="00C92A74"/>
    <w:rsid w:val="00CA2184"/>
    <w:rsid w:val="00CA36AB"/>
    <w:rsid w:val="00CA4981"/>
    <w:rsid w:val="00CD4B10"/>
    <w:rsid w:val="00CE23B1"/>
    <w:rsid w:val="00CE2B34"/>
    <w:rsid w:val="00CF230E"/>
    <w:rsid w:val="00CF3E89"/>
    <w:rsid w:val="00D16913"/>
    <w:rsid w:val="00D177B8"/>
    <w:rsid w:val="00D17D39"/>
    <w:rsid w:val="00D22E81"/>
    <w:rsid w:val="00D260CC"/>
    <w:rsid w:val="00D30E9F"/>
    <w:rsid w:val="00D46A0B"/>
    <w:rsid w:val="00D53ACB"/>
    <w:rsid w:val="00D726D1"/>
    <w:rsid w:val="00D91A4B"/>
    <w:rsid w:val="00D93D2A"/>
    <w:rsid w:val="00D94627"/>
    <w:rsid w:val="00D970C3"/>
    <w:rsid w:val="00DA360A"/>
    <w:rsid w:val="00DA514D"/>
    <w:rsid w:val="00DA6AE7"/>
    <w:rsid w:val="00DA7E3E"/>
    <w:rsid w:val="00DC0BB6"/>
    <w:rsid w:val="00DC2CD5"/>
    <w:rsid w:val="00DC5BB8"/>
    <w:rsid w:val="00DD5C2B"/>
    <w:rsid w:val="00DF2B35"/>
    <w:rsid w:val="00DF7F37"/>
    <w:rsid w:val="00E02724"/>
    <w:rsid w:val="00E06277"/>
    <w:rsid w:val="00E06393"/>
    <w:rsid w:val="00E22081"/>
    <w:rsid w:val="00E34733"/>
    <w:rsid w:val="00E44188"/>
    <w:rsid w:val="00E86B12"/>
    <w:rsid w:val="00E87371"/>
    <w:rsid w:val="00E91872"/>
    <w:rsid w:val="00EB0B77"/>
    <w:rsid w:val="00EC1DCE"/>
    <w:rsid w:val="00EC7E0C"/>
    <w:rsid w:val="00ED26A7"/>
    <w:rsid w:val="00ED6191"/>
    <w:rsid w:val="00ED7476"/>
    <w:rsid w:val="00ED7D7F"/>
    <w:rsid w:val="00EE186C"/>
    <w:rsid w:val="00F00034"/>
    <w:rsid w:val="00F00F44"/>
    <w:rsid w:val="00F03684"/>
    <w:rsid w:val="00F07655"/>
    <w:rsid w:val="00F13654"/>
    <w:rsid w:val="00F13F33"/>
    <w:rsid w:val="00F14A0A"/>
    <w:rsid w:val="00F17C8C"/>
    <w:rsid w:val="00F222CD"/>
    <w:rsid w:val="00F300B5"/>
    <w:rsid w:val="00F33148"/>
    <w:rsid w:val="00F41B76"/>
    <w:rsid w:val="00F5520D"/>
    <w:rsid w:val="00F84714"/>
    <w:rsid w:val="00F90B8B"/>
    <w:rsid w:val="00FA0B8B"/>
    <w:rsid w:val="00FA439A"/>
    <w:rsid w:val="00FB013F"/>
    <w:rsid w:val="00FC0FFD"/>
    <w:rsid w:val="00FC3DEE"/>
    <w:rsid w:val="00FD4F8B"/>
    <w:rsid w:val="00FE10C8"/>
    <w:rsid w:val="00FE24A3"/>
    <w:rsid w:val="00FE34B1"/>
    <w:rsid w:val="00FE39AD"/>
    <w:rsid w:val="00FF059D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77FBE7"/>
  <w15:docId w15:val="{0F7A4FD8-3C8B-4061-AEEB-8EF4AC85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8"/>
      <w:szCs w:val="28"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numId w:val="4"/>
      </w:numPr>
      <w:outlineLvl w:val="6"/>
    </w:pPr>
    <w:rPr>
      <w:b/>
      <w:bCs/>
      <w:i/>
      <w:iCs/>
      <w:sz w:val="28"/>
      <w:szCs w:val="28"/>
      <w:lang w:val="x-non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8"/>
      <w:lang w:val="x-none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bCs/>
      <w:color w:val="auto"/>
      <w:szCs w:val="20"/>
    </w:rPr>
  </w:style>
  <w:style w:type="character" w:customStyle="1" w:styleId="WW8Num3z0">
    <w:name w:val="WW8Num3z0"/>
    <w:rPr>
      <w:rFonts w:hint="default"/>
      <w:b w:val="0"/>
      <w:bCs/>
      <w:color w:val="auto"/>
      <w:szCs w:val="20"/>
    </w:rPr>
  </w:style>
  <w:style w:type="character" w:customStyle="1" w:styleId="WW8Num4z0">
    <w:name w:val="WW8Num4z0"/>
    <w:rPr>
      <w:rFonts w:cs="Times New Roman" w:hint="default"/>
    </w:rPr>
  </w:style>
  <w:style w:type="character" w:customStyle="1" w:styleId="WW8Num4z2">
    <w:name w:val="WW8Num4z2"/>
    <w:rPr>
      <w:rFonts w:cs="Times New Roman"/>
    </w:rPr>
  </w:style>
  <w:style w:type="character" w:customStyle="1" w:styleId="WW8Num5z0">
    <w:name w:val="WW8Num5z0"/>
    <w:rPr>
      <w:rFonts w:hint="default"/>
      <w:color w:val="auto"/>
      <w:szCs w:val="20"/>
    </w:rPr>
  </w:style>
  <w:style w:type="character" w:customStyle="1" w:styleId="WW8Num6z0">
    <w:name w:val="WW8Num6z0"/>
    <w:rPr>
      <w:rFonts w:cs="Times New Roman" w:hint="default"/>
      <w:szCs w:val="20"/>
    </w:rPr>
  </w:style>
  <w:style w:type="character" w:customStyle="1" w:styleId="WW8Num7z0">
    <w:name w:val="WW8Num7z0"/>
    <w:rPr>
      <w:rFonts w:ascii="Times New Roman" w:eastAsia="Times New Roman" w:hAnsi="Times New Roman" w:cs="Times New Roman"/>
      <w:color w:val="auto"/>
      <w:szCs w:val="20"/>
    </w:rPr>
  </w:style>
  <w:style w:type="character" w:customStyle="1" w:styleId="WW8Num8z0">
    <w:name w:val="WW8Num8z0"/>
    <w:rPr>
      <w:rFonts w:hint="default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i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sz w:val="28"/>
      <w:szCs w:val="24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sz w:val="28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rPr>
      <w:color w:val="0563C1"/>
      <w:u w:val="single"/>
    </w:rPr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AkapitzlistZnak">
    <w:name w:val="Akapit z listą Znak"/>
    <w:rPr>
      <w:sz w:val="24"/>
      <w:szCs w:val="24"/>
    </w:rPr>
  </w:style>
  <w:style w:type="paragraph" w:customStyle="1" w:styleId="Nagwek20">
    <w:name w:val="Nagłówek2"/>
    <w:basedOn w:val="Normalny"/>
    <w:next w:val="Podtytu"/>
    <w:pPr>
      <w:jc w:val="center"/>
    </w:pPr>
    <w:rPr>
      <w:b/>
      <w:bCs/>
      <w:lang w:val="x-none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spacing w:after="100"/>
      <w:ind w:left="220"/>
    </w:pPr>
  </w:style>
  <w:style w:type="paragraph" w:styleId="Spistreci3">
    <w:name w:val="toc 3"/>
    <w:basedOn w:val="Normalny"/>
    <w:next w:val="Normalny"/>
    <w:pPr>
      <w:spacing w:after="100"/>
      <w:ind w:left="440"/>
    </w:pPr>
  </w:style>
  <w:style w:type="paragraph" w:customStyle="1" w:styleId="Legenda1">
    <w:name w:val="Legenda1"/>
    <w:basedOn w:val="Normalny"/>
    <w:next w:val="Normalny"/>
    <w:rPr>
      <w:b/>
      <w:bCs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Nagwekwykazurde">
    <w:name w:val="toa heading"/>
    <w:basedOn w:val="Nagwek1"/>
    <w:next w:val="Normalny"/>
    <w:pPr>
      <w:keepLines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WW-Listawypunktowana">
    <w:name w:val="WW-Lista wypunktowana"/>
    <w:basedOn w:val="Normalny"/>
    <w:pPr>
      <w:numPr>
        <w:numId w:val="2"/>
      </w:numPr>
      <w:ind w:left="0" w:firstLine="0"/>
    </w:pPr>
  </w:style>
  <w:style w:type="character" w:styleId="Odwoaniedokomentarza">
    <w:name w:val="annotation reference"/>
    <w:uiPriority w:val="99"/>
    <w:semiHidden/>
    <w:unhideWhenUsed/>
    <w:rsid w:val="00756DF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756DF4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756DF4"/>
    <w:rPr>
      <w:lang w:eastAsia="zh-CN"/>
    </w:rPr>
  </w:style>
  <w:style w:type="paragraph" w:customStyle="1" w:styleId="oj-doc-ti">
    <w:name w:val="oj-doc-ti"/>
    <w:basedOn w:val="Normalny"/>
    <w:qFormat/>
    <w:rsid w:val="002552AE"/>
    <w:pPr>
      <w:suppressAutoHyphens w:val="0"/>
      <w:spacing w:before="100" w:beforeAutospacing="1" w:after="100" w:afterAutospacing="1"/>
      <w:jc w:val="left"/>
    </w:pPr>
    <w:rPr>
      <w:lang w:eastAsia="pl-PL"/>
    </w:rPr>
  </w:style>
  <w:style w:type="paragraph" w:customStyle="1" w:styleId="oj-normal">
    <w:name w:val="oj-normal"/>
    <w:basedOn w:val="Normalny"/>
    <w:qFormat/>
    <w:rsid w:val="002552AE"/>
    <w:pPr>
      <w:suppressAutoHyphens w:val="0"/>
      <w:spacing w:before="100" w:beforeAutospacing="1" w:after="100" w:afterAutospacing="1"/>
      <w:jc w:val="left"/>
    </w:pPr>
    <w:rPr>
      <w:lang w:eastAsia="pl-PL"/>
    </w:rPr>
  </w:style>
  <w:style w:type="character" w:customStyle="1" w:styleId="oj-italic">
    <w:name w:val="oj-italic"/>
    <w:qFormat/>
    <w:rsid w:val="002552AE"/>
  </w:style>
  <w:style w:type="paragraph" w:customStyle="1" w:styleId="oj-ti-grseq-1">
    <w:name w:val="oj-ti-grseq-1"/>
    <w:basedOn w:val="Normalny"/>
    <w:rsid w:val="003E107C"/>
    <w:pPr>
      <w:suppressAutoHyphens w:val="0"/>
      <w:spacing w:before="100" w:beforeAutospacing="1" w:after="100" w:afterAutospacing="1"/>
      <w:jc w:val="left"/>
    </w:pPr>
    <w:rPr>
      <w:lang w:eastAsia="pl-PL"/>
    </w:rPr>
  </w:style>
  <w:style w:type="character" w:customStyle="1" w:styleId="markedcontent">
    <w:name w:val="markedcontent"/>
    <w:rsid w:val="00284738"/>
  </w:style>
  <w:style w:type="paragraph" w:styleId="Poprawka">
    <w:name w:val="Revision"/>
    <w:hidden/>
    <w:uiPriority w:val="99"/>
    <w:semiHidden/>
    <w:rsid w:val="00E9187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0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4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5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11D560AC-5640-4AFB-8706-D5C7B984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4810</Words>
  <Characters>28865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Wołoszyn-Chaładaj</dc:creator>
  <cp:keywords/>
  <dc:description/>
  <cp:lastModifiedBy>Szczepan Gurboda</cp:lastModifiedBy>
  <cp:revision>4</cp:revision>
  <cp:lastPrinted>2021-07-19T08:22:00Z</cp:lastPrinted>
  <dcterms:created xsi:type="dcterms:W3CDTF">2023-05-16T08:00:00Z</dcterms:created>
  <dcterms:modified xsi:type="dcterms:W3CDTF">2026-01-15T11:45:00Z</dcterms:modified>
</cp:coreProperties>
</file>